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6BEE25A3"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2F419186">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2F419186">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2F419186">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E0276" w:rsidRPr="007E0B31" w14:paraId="6E71C913" w14:textId="77777777" w:rsidTr="2F419186">
        <w:trPr>
          <w:cantSplit/>
          <w:ins w:id="0" w:author="Lizzie Timmins (NESO)" w:date="2025-04-14T11:04:00Z"/>
        </w:trPr>
        <w:tc>
          <w:tcPr>
            <w:tcW w:w="2884" w:type="dxa"/>
          </w:tcPr>
          <w:p w14:paraId="3CB6293C" w14:textId="49CD505C" w:rsidR="00BE0276" w:rsidRPr="007E0B31" w:rsidRDefault="00BE0276" w:rsidP="00BE0276">
            <w:pPr>
              <w:pStyle w:val="Arial11Bold"/>
              <w:rPr>
                <w:ins w:id="1" w:author="Lizzie Timmins (NESO)" w:date="2025-04-14T11:04:00Z"/>
                <w:rFonts w:cs="Arial"/>
              </w:rPr>
            </w:pPr>
            <w:ins w:id="2" w:author="Lizzie Timmins (NESO)" w:date="2025-04-14T11:05:00Z">
              <w:r w:rsidRPr="00790BD9">
                <w:t>Activation Schedule</w:t>
              </w:r>
            </w:ins>
            <w:ins w:id="3" w:author="Rebecca Scott (NESO)" w:date="2025-04-16T08:57:00Z">
              <w:r w:rsidR="003312E1">
                <w:t>(</w:t>
              </w:r>
            </w:ins>
            <w:ins w:id="4" w:author="Lizzie Timmins (NESO)" w:date="2025-04-14T11:05:00Z">
              <w:r w:rsidRPr="00790BD9">
                <w:t>s</w:t>
              </w:r>
            </w:ins>
            <w:ins w:id="5" w:author="Rebecca Scott (NESO)" w:date="2025-04-16T08:57:00Z">
              <w:r w:rsidR="003312E1">
                <w:t>)</w:t>
              </w:r>
            </w:ins>
          </w:p>
        </w:tc>
        <w:tc>
          <w:tcPr>
            <w:tcW w:w="6634" w:type="dxa"/>
          </w:tcPr>
          <w:p w14:paraId="3358BDB0" w14:textId="14B0E066" w:rsidR="00BE0276" w:rsidRPr="007E0B31" w:rsidRDefault="00BE0276" w:rsidP="00BE0276">
            <w:pPr>
              <w:pStyle w:val="TableArial11"/>
              <w:rPr>
                <w:ins w:id="6" w:author="Lizzie Timmins (NESO)" w:date="2025-04-14T11:04:00Z"/>
                <w:rFonts w:cs="Arial"/>
              </w:rPr>
            </w:pPr>
            <w:ins w:id="7" w:author="Lizzie Timmins (NESO)" w:date="2025-04-14T11:05:00Z">
              <w:r w:rsidRPr="2F419186">
                <w:rPr>
                  <w:lang w:val="en-ZA"/>
                </w:rPr>
                <w:t>Schedule</w:t>
              </w:r>
            </w:ins>
            <w:ins w:id="8" w:author="Rebecca Scott (NESO)" w:date="2025-04-16T08:57:00Z">
              <w:r w:rsidR="003312E1" w:rsidRPr="2F419186">
                <w:rPr>
                  <w:lang w:val="en-ZA"/>
                </w:rPr>
                <w:t>(</w:t>
              </w:r>
            </w:ins>
            <w:ins w:id="9" w:author="Lizzie Timmins (NESO)" w:date="2025-04-14T11:05:00Z">
              <w:r>
                <w:t>s</w:t>
              </w:r>
            </w:ins>
            <w:ins w:id="10" w:author="Rebecca Scott (NESO)" w:date="2025-04-16T08:57:00Z">
              <w:r w:rsidR="003312E1">
                <w:t>)</w:t>
              </w:r>
            </w:ins>
            <w:ins w:id="11" w:author="Lizzie Timmins (NESO)" w:date="2025-04-14T11:05:00Z">
              <w:r w:rsidRPr="2F419186">
                <w:rPr>
                  <w:lang w:val="en-ZA"/>
                </w:rPr>
                <w:t xml:space="preserve"> of detailed instruction</w:t>
              </w:r>
            </w:ins>
            <w:ins w:id="12" w:author="Rebecca Scott (NESO)" w:date="2025-04-16T08:57:00Z">
              <w:r w:rsidR="003312E1" w:rsidRPr="2F419186">
                <w:rPr>
                  <w:lang w:val="en-ZA"/>
                </w:rPr>
                <w:t>s</w:t>
              </w:r>
            </w:ins>
            <w:ins w:id="13" w:author="Lizzie Timmins (NESO)" w:date="2025-04-14T11:05:00Z">
              <w:r w:rsidRPr="2F419186">
                <w:rPr>
                  <w:lang w:val="en-ZA"/>
                </w:rPr>
                <w:t xml:space="preserve"> sent by </w:t>
              </w:r>
              <w:r w:rsidRPr="2F419186">
                <w:rPr>
                  <w:b/>
                  <w:bCs/>
                  <w:lang w:val="en-ZA"/>
                </w:rPr>
                <w:t>The Company</w:t>
              </w:r>
              <w:r w:rsidRPr="2F419186">
                <w:rPr>
                  <w:lang w:val="en-ZA"/>
                </w:rPr>
                <w:t xml:space="preserve"> to </w:t>
              </w:r>
              <w:r w:rsidRPr="2F419186">
                <w:rPr>
                  <w:b/>
                  <w:bCs/>
                  <w:lang w:val="en-ZA"/>
                </w:rPr>
                <w:t>Network Operators</w:t>
              </w:r>
              <w:r w:rsidRPr="2F419186">
                <w:rPr>
                  <w:lang w:val="en-ZA"/>
                </w:rPr>
                <w:t xml:space="preserve"> which includes the designated identifier for each of the </w:t>
              </w:r>
              <w:r w:rsidRPr="2F419186">
                <w:rPr>
                  <w:b/>
                  <w:bCs/>
                  <w:lang w:val="en-ZA"/>
                </w:rPr>
                <w:t xml:space="preserve">Load Blocks </w:t>
              </w:r>
              <w:r w:rsidRPr="2F419186">
                <w:rPr>
                  <w:lang w:val="en-ZA"/>
                </w:rPr>
                <w:t xml:space="preserve">that are to be disconnected and reconnected and </w:t>
              </w:r>
              <w:del w:id="14" w:author="Sarah Johnson [NESO]" w:date="2025-08-21T09:39:00Z">
                <w:r w:rsidRPr="2F419186" w:rsidDel="00BE0276">
                  <w:rPr>
                    <w:lang w:val="en-ZA"/>
                  </w:rPr>
                  <w:delText>at what tim</w:delText>
                </w:r>
              </w:del>
            </w:ins>
            <w:ins w:id="15" w:author="Sarah Johnson [NESO]" w:date="2025-08-21T09:39:00Z">
              <w:r w:rsidR="512B9C3D" w:rsidRPr="2F419186">
                <w:rPr>
                  <w:lang w:val="en-ZA"/>
                </w:rPr>
                <w:t>the timings for doing so</w:t>
              </w:r>
            </w:ins>
            <w:ins w:id="16" w:author="Lizzie Timmins (NESO)" w:date="2025-04-14T11:05:00Z">
              <w:del w:id="17" w:author="Sarah Johnson [NESO]" w:date="2025-08-21T09:39:00Z">
                <w:r w:rsidRPr="2F419186" w:rsidDel="00BE0276">
                  <w:rPr>
                    <w:lang w:val="en-ZA"/>
                  </w:rPr>
                  <w:delText>e</w:delText>
                </w:r>
              </w:del>
              <w:r w:rsidRPr="2F419186">
                <w:rPr>
                  <w:lang w:val="en-ZA"/>
                </w:rPr>
                <w:t>.</w:t>
              </w:r>
            </w:ins>
          </w:p>
        </w:tc>
      </w:tr>
      <w:tr w:rsidR="00BB7BC1" w:rsidRPr="007E0B31" w14:paraId="4D95138A" w14:textId="77777777" w:rsidTr="2F419186">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15AE439B" w:rsidR="0000506B" w:rsidRPr="0000506B" w:rsidRDefault="0000506B" w:rsidP="00C63FF2"/>
          <w:p w14:paraId="783D0925" w14:textId="596460A8" w:rsidR="0000506B" w:rsidRPr="00C63FF2" w:rsidRDefault="0000506B" w:rsidP="00C63FF2"/>
          <w:p w14:paraId="5ED32A2C" w14:textId="7ADCF494" w:rsidR="0000506B" w:rsidRPr="00C63FF2" w:rsidRDefault="0000506B" w:rsidP="00C63FF2"/>
          <w:p w14:paraId="04F88A02" w14:textId="099FD305" w:rsidR="0000506B" w:rsidRPr="00C63FF2" w:rsidRDefault="0000506B" w:rsidP="00C63FF2"/>
          <w:p w14:paraId="3763DB9B" w14:textId="536F2707" w:rsidR="0000506B" w:rsidRPr="00C63FF2" w:rsidRDefault="0000506B" w:rsidP="00C63FF2"/>
          <w:p w14:paraId="6E414EB5" w14:textId="6A392AEE" w:rsidR="0000506B" w:rsidRPr="00C63FF2" w:rsidRDefault="0000506B" w:rsidP="00C63FF2"/>
          <w:p w14:paraId="21919233" w14:textId="2E30E22D" w:rsidR="00BB7BC1" w:rsidRDefault="00BB7BC1" w:rsidP="003B0DFA">
            <w:pPr>
              <w:rPr>
                <w:rFonts w:cs="Arial"/>
                <w:b/>
              </w:rPr>
            </w:pPr>
          </w:p>
          <w:p w14:paraId="3B59B239" w14:textId="2461998A" w:rsidR="009E636C" w:rsidRPr="009E636C" w:rsidRDefault="009E636C" w:rsidP="009E636C">
            <w:pPr>
              <w:rPr>
                <w:rFonts w:cs="Arial"/>
              </w:rPr>
            </w:pPr>
          </w:p>
          <w:p w14:paraId="3C11FF80" w14:textId="4F4BF7A8" w:rsidR="009E636C" w:rsidRPr="009E636C" w:rsidRDefault="009E636C" w:rsidP="009E636C">
            <w:pPr>
              <w:rPr>
                <w:rFonts w:cs="Arial"/>
              </w:rPr>
            </w:pPr>
          </w:p>
          <w:p w14:paraId="6BA176A7" w14:textId="3068CE89" w:rsidR="009E636C" w:rsidRPr="009E636C" w:rsidRDefault="009E636C" w:rsidP="009E636C">
            <w:pPr>
              <w:rPr>
                <w:rFonts w:cs="Arial"/>
              </w:rPr>
            </w:pPr>
          </w:p>
          <w:p w14:paraId="5CA9520D" w14:textId="3FC823D4" w:rsidR="009E636C" w:rsidRPr="009E636C" w:rsidRDefault="009E636C" w:rsidP="009E636C">
            <w:pPr>
              <w:rPr>
                <w:rFonts w:cs="Arial"/>
              </w:rPr>
            </w:pPr>
          </w:p>
          <w:p w14:paraId="13AD33D2" w14:textId="7C134F7B" w:rsidR="009E636C" w:rsidRPr="009E636C" w:rsidRDefault="009E636C" w:rsidP="009E636C">
            <w:pPr>
              <w:rPr>
                <w:rFonts w:cs="Arial"/>
              </w:rPr>
            </w:pPr>
          </w:p>
          <w:p w14:paraId="6A74D5C2" w14:textId="0BDD2F3A" w:rsidR="009E636C" w:rsidRPr="009E636C" w:rsidRDefault="009E636C" w:rsidP="009E636C">
            <w:pPr>
              <w:rPr>
                <w:rFonts w:cs="Arial"/>
              </w:rPr>
            </w:pPr>
          </w:p>
          <w:p w14:paraId="7543A37D" w14:textId="3F697C31" w:rsidR="009E636C" w:rsidRPr="009E636C" w:rsidRDefault="009E636C" w:rsidP="009E636C">
            <w:pPr>
              <w:rPr>
                <w:rFonts w:cs="Arial"/>
              </w:rPr>
            </w:pPr>
          </w:p>
          <w:p w14:paraId="4AE7B6E2" w14:textId="4CCE3F83" w:rsidR="009E636C" w:rsidRPr="009E636C" w:rsidRDefault="009E636C" w:rsidP="009E636C">
            <w:pPr>
              <w:rPr>
                <w:rFonts w:cs="Arial"/>
              </w:rPr>
            </w:pPr>
          </w:p>
          <w:p w14:paraId="1745DD37" w14:textId="1F676B05" w:rsidR="009E636C" w:rsidRPr="009E636C" w:rsidRDefault="009E636C" w:rsidP="009E636C">
            <w:pPr>
              <w:rPr>
                <w:rFonts w:cs="Arial"/>
              </w:rPr>
            </w:pPr>
          </w:p>
          <w:p w14:paraId="4BA5BF1D" w14:textId="5D815DE8" w:rsidR="009E636C" w:rsidRPr="009E636C" w:rsidRDefault="009E636C" w:rsidP="009E636C">
            <w:pPr>
              <w:rPr>
                <w:rFonts w:cs="Arial"/>
              </w:rPr>
            </w:pPr>
          </w:p>
          <w:p w14:paraId="42BB4C3C" w14:textId="46FC64DF" w:rsidR="009E636C" w:rsidRPr="009E636C" w:rsidRDefault="009E636C" w:rsidP="009E636C">
            <w:pPr>
              <w:rPr>
                <w:rFonts w:cs="Arial"/>
              </w:rPr>
            </w:pPr>
          </w:p>
          <w:p w14:paraId="119EB514" w14:textId="5BB6A5D0" w:rsidR="009E636C" w:rsidRPr="009E636C" w:rsidRDefault="009E636C" w:rsidP="009E636C">
            <w:pPr>
              <w:rPr>
                <w:rFonts w:cs="Arial"/>
              </w:rPr>
            </w:pPr>
          </w:p>
          <w:p w14:paraId="50A89025" w14:textId="0903FE7F" w:rsidR="009E636C" w:rsidRPr="009E636C" w:rsidRDefault="009E636C" w:rsidP="009E636C">
            <w:pPr>
              <w:rPr>
                <w:rFonts w:cs="Arial"/>
              </w:rPr>
            </w:pPr>
          </w:p>
          <w:p w14:paraId="60B2B0BE" w14:textId="7947111F" w:rsidR="009E636C" w:rsidRPr="009E636C" w:rsidRDefault="009E636C" w:rsidP="009E636C">
            <w:pPr>
              <w:rPr>
                <w:rFonts w:cs="Arial"/>
              </w:rPr>
            </w:pPr>
          </w:p>
          <w:p w14:paraId="46A6C6C8" w14:textId="3668BAF0" w:rsidR="009E636C" w:rsidRPr="009E636C" w:rsidRDefault="009E636C" w:rsidP="009E636C">
            <w:pPr>
              <w:rPr>
                <w:rFonts w:cs="Arial"/>
              </w:rPr>
            </w:pPr>
          </w:p>
          <w:p w14:paraId="26A66912" w14:textId="6AD85995" w:rsidR="009E636C" w:rsidRPr="009E636C" w:rsidRDefault="009E636C" w:rsidP="009E636C">
            <w:pPr>
              <w:rPr>
                <w:rFonts w:cs="Arial"/>
              </w:rPr>
            </w:pPr>
          </w:p>
          <w:p w14:paraId="47C83E27" w14:textId="08F1A583" w:rsidR="009E636C" w:rsidRPr="009E636C" w:rsidRDefault="009E636C" w:rsidP="009E636C">
            <w:pPr>
              <w:rPr>
                <w:rFonts w:cs="Arial"/>
              </w:rPr>
            </w:pPr>
          </w:p>
          <w:p w14:paraId="2DEE979F" w14:textId="39675A26" w:rsidR="009E636C" w:rsidRPr="009E636C" w:rsidRDefault="009E636C" w:rsidP="009E636C">
            <w:pPr>
              <w:rPr>
                <w:rFonts w:cs="Arial"/>
              </w:rPr>
            </w:pPr>
          </w:p>
          <w:p w14:paraId="44A173E6" w14:textId="4CFA2930" w:rsidR="009E636C" w:rsidRPr="009E636C" w:rsidRDefault="009E636C" w:rsidP="009E636C">
            <w:pPr>
              <w:rPr>
                <w:rFonts w:cs="Arial"/>
              </w:rPr>
            </w:pPr>
          </w:p>
          <w:p w14:paraId="61C07A96" w14:textId="340AF7EC" w:rsidR="009E636C" w:rsidRPr="009E636C" w:rsidRDefault="009E636C" w:rsidP="009E636C">
            <w:pPr>
              <w:rPr>
                <w:rFonts w:cs="Arial"/>
              </w:rPr>
            </w:pPr>
          </w:p>
          <w:p w14:paraId="1A3932BC" w14:textId="23D5D847" w:rsidR="009E636C" w:rsidRPr="009E636C" w:rsidRDefault="009E636C" w:rsidP="009E636C">
            <w:pPr>
              <w:rPr>
                <w:rFonts w:cs="Arial"/>
              </w:rPr>
            </w:pPr>
          </w:p>
          <w:p w14:paraId="2BEF4013" w14:textId="5DD6D077" w:rsidR="009E636C" w:rsidRPr="009E636C" w:rsidRDefault="009E636C" w:rsidP="009E636C">
            <w:pPr>
              <w:rPr>
                <w:rFonts w:cs="Arial"/>
              </w:rPr>
            </w:pPr>
          </w:p>
          <w:p w14:paraId="2165C29C" w14:textId="150859AC" w:rsidR="009E636C" w:rsidRPr="009E636C" w:rsidRDefault="009E636C" w:rsidP="009E636C">
            <w:pPr>
              <w:rPr>
                <w:rFonts w:cs="Arial"/>
              </w:rPr>
            </w:pPr>
          </w:p>
          <w:p w14:paraId="69FA3154" w14:textId="7C64D94C"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9E98BB1"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6B636550" w14:textId="23C44246" w:rsidR="008C14E7" w:rsidRPr="008C14E7" w:rsidRDefault="008C14E7" w:rsidP="008C14E7"/>
          <w:p w14:paraId="366B376B" w14:textId="3B2F39F7" w:rsidR="008C14E7" w:rsidRPr="008C14E7" w:rsidRDefault="008C14E7" w:rsidP="008C14E7"/>
          <w:p w14:paraId="2504AE71" w14:textId="1DCF9DF6" w:rsidR="008C14E7" w:rsidRPr="008C14E7" w:rsidRDefault="008C14E7" w:rsidP="008C14E7"/>
          <w:p w14:paraId="374C2894" w14:textId="40EBA90E" w:rsidR="008C14E7" w:rsidRPr="008C14E7" w:rsidRDefault="008C14E7" w:rsidP="008C14E7"/>
          <w:p w14:paraId="26719C86" w14:textId="2BC14AE4" w:rsidR="008C14E7" w:rsidRPr="008C14E7" w:rsidRDefault="008C14E7" w:rsidP="008C14E7"/>
          <w:p w14:paraId="4C7FF55A" w14:textId="3162C746" w:rsidR="008C14E7" w:rsidRPr="008C14E7" w:rsidRDefault="008C14E7" w:rsidP="008C14E7"/>
          <w:p w14:paraId="2E8D02ED" w14:textId="358395FB" w:rsidR="008C14E7" w:rsidRPr="008C14E7" w:rsidRDefault="008C14E7" w:rsidP="008C14E7"/>
          <w:p w14:paraId="4EDDE291" w14:textId="141D97F3" w:rsidR="008C14E7" w:rsidRPr="008C14E7" w:rsidRDefault="008C14E7" w:rsidP="008C14E7"/>
          <w:p w14:paraId="723A5550" w14:textId="4E5B0FFB" w:rsidR="008C14E7" w:rsidRPr="008C14E7" w:rsidRDefault="008C14E7" w:rsidP="008C14E7"/>
          <w:p w14:paraId="52A2FB55" w14:textId="1680EDB2" w:rsidR="008C14E7" w:rsidRPr="008C14E7" w:rsidRDefault="008C14E7" w:rsidP="008C14E7"/>
          <w:p w14:paraId="39265F37" w14:textId="6B2B9383" w:rsidR="008C14E7" w:rsidRPr="008C14E7" w:rsidRDefault="008C14E7" w:rsidP="008C14E7"/>
          <w:p w14:paraId="27C558FD" w14:textId="01C6FE3B" w:rsidR="008C14E7" w:rsidRPr="008C14E7" w:rsidRDefault="008C14E7" w:rsidP="008C14E7"/>
          <w:p w14:paraId="16B0865E" w14:textId="4A13D7CD" w:rsidR="008C14E7" w:rsidRPr="008C14E7" w:rsidRDefault="008C14E7" w:rsidP="008C14E7"/>
          <w:p w14:paraId="0E3C8445" w14:textId="764AC06B" w:rsidR="008C14E7" w:rsidRPr="008C14E7" w:rsidRDefault="008C14E7" w:rsidP="008C14E7"/>
          <w:p w14:paraId="36B737DD" w14:textId="2CC4BDC3" w:rsidR="008C14E7" w:rsidRPr="008C14E7" w:rsidRDefault="008C14E7" w:rsidP="008C14E7"/>
          <w:p w14:paraId="10BEFC27" w14:textId="12B0A31B" w:rsidR="008C14E7" w:rsidRPr="008C14E7" w:rsidRDefault="008C14E7" w:rsidP="008C14E7"/>
          <w:p w14:paraId="5CC8B7FF" w14:textId="1D6DFE4E" w:rsidR="008C14E7" w:rsidRPr="008C14E7" w:rsidRDefault="008C14E7" w:rsidP="008C14E7"/>
          <w:p w14:paraId="27A100BD" w14:textId="1FC1B25B" w:rsidR="008C14E7" w:rsidRPr="008C14E7" w:rsidRDefault="008C14E7" w:rsidP="008C14E7"/>
          <w:p w14:paraId="0BC48D31" w14:textId="64E4137D" w:rsidR="008C14E7" w:rsidRPr="008C14E7" w:rsidRDefault="008C14E7" w:rsidP="008C14E7"/>
          <w:p w14:paraId="75B55D40" w14:textId="1CCC98B9" w:rsidR="008C14E7" w:rsidRPr="008C14E7" w:rsidRDefault="008C14E7" w:rsidP="008C14E7"/>
          <w:p w14:paraId="7D7C19F6" w14:textId="700BC3C7" w:rsidR="008C14E7" w:rsidRPr="008C14E7" w:rsidRDefault="008C14E7" w:rsidP="008C14E7"/>
          <w:p w14:paraId="2D185233" w14:textId="0E628994" w:rsidR="008C14E7" w:rsidRPr="008C14E7" w:rsidRDefault="008C14E7" w:rsidP="008C14E7"/>
          <w:p w14:paraId="07532AC8" w14:textId="7544B5F9" w:rsidR="008C14E7" w:rsidRPr="008C14E7" w:rsidRDefault="008C14E7" w:rsidP="008C14E7"/>
          <w:p w14:paraId="4A404D58" w14:textId="68060F09" w:rsidR="008C14E7" w:rsidRPr="008C14E7" w:rsidRDefault="008C14E7" w:rsidP="008C14E7"/>
          <w:p w14:paraId="099A2D62" w14:textId="4B7BB698" w:rsidR="008C14E7" w:rsidRPr="008C14E7" w:rsidRDefault="008C14E7" w:rsidP="008C14E7"/>
          <w:p w14:paraId="75DD806F" w14:textId="4131F175" w:rsidR="008C14E7" w:rsidRPr="008C14E7" w:rsidRDefault="008C14E7" w:rsidP="0085718B">
            <w:pPr>
              <w:tabs>
                <w:tab w:val="left" w:pos="1742"/>
                <w:tab w:val="left" w:pos="2180"/>
              </w:tabs>
            </w:pPr>
            <w:r>
              <w:tab/>
            </w:r>
            <w:r w:rsidR="0085718B">
              <w:tab/>
            </w:r>
          </w:p>
        </w:tc>
      </w:tr>
      <w:tr w:rsidR="00BB7BC1" w:rsidRPr="007E0B31" w14:paraId="65980C45" w14:textId="77777777" w:rsidTr="2F419186">
        <w:trPr>
          <w:cantSplit/>
        </w:trPr>
        <w:tc>
          <w:tcPr>
            <w:tcW w:w="2884"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00B2F4B4" w:rsidR="009E636C" w:rsidRPr="009E636C" w:rsidRDefault="009E636C" w:rsidP="009E636C"/>
          <w:p w14:paraId="0FA8170E" w14:textId="6C623E5B" w:rsidR="009E636C" w:rsidRPr="009E636C" w:rsidRDefault="009E636C" w:rsidP="009E636C"/>
          <w:p w14:paraId="2FFEA2A1" w14:textId="0FFF2645" w:rsidR="009E636C" w:rsidRPr="009E636C" w:rsidRDefault="009E636C" w:rsidP="009E636C"/>
          <w:p w14:paraId="7F8A47EB" w14:textId="4A6BD1CC" w:rsidR="009E636C" w:rsidRPr="009E636C" w:rsidRDefault="009E636C" w:rsidP="009E636C"/>
          <w:p w14:paraId="539A5815" w14:textId="255C69CF" w:rsidR="009E636C" w:rsidRPr="009E636C" w:rsidRDefault="009E636C" w:rsidP="009E636C"/>
          <w:p w14:paraId="0EC18A57" w14:textId="6553F6D9" w:rsidR="009E636C" w:rsidRPr="009E636C" w:rsidRDefault="009E636C" w:rsidP="009E636C"/>
          <w:p w14:paraId="329FCDB3" w14:textId="6131DC10" w:rsidR="009E636C" w:rsidRPr="009E636C" w:rsidRDefault="009E636C" w:rsidP="009E636C"/>
          <w:p w14:paraId="09860099" w14:textId="50D44DF8" w:rsidR="009E636C" w:rsidRPr="009E636C" w:rsidRDefault="009E636C" w:rsidP="009E636C"/>
          <w:p w14:paraId="2B6CB37B" w14:textId="7BBFFC1B" w:rsidR="009E636C" w:rsidRPr="009E636C" w:rsidRDefault="009E636C" w:rsidP="009E636C"/>
          <w:p w14:paraId="7EDEA2A9" w14:textId="0F378FEC" w:rsidR="009E636C" w:rsidRPr="009E636C" w:rsidRDefault="009E636C" w:rsidP="009E636C"/>
          <w:p w14:paraId="7F30EAB1" w14:textId="61990ACD" w:rsidR="009E636C" w:rsidRPr="009E636C" w:rsidRDefault="009E636C" w:rsidP="009E636C"/>
          <w:p w14:paraId="633994AF" w14:textId="474051E9" w:rsidR="009E636C" w:rsidRPr="009E636C" w:rsidRDefault="009E636C" w:rsidP="009E636C"/>
          <w:p w14:paraId="1F7F424E" w14:textId="09931FA7" w:rsidR="009E636C" w:rsidRPr="009E636C" w:rsidRDefault="009E636C" w:rsidP="009E636C"/>
          <w:p w14:paraId="0277F709" w14:textId="6C32127F" w:rsidR="009E636C" w:rsidRPr="009E636C" w:rsidRDefault="009E636C" w:rsidP="009E636C"/>
          <w:p w14:paraId="4E55CA8B" w14:textId="57FC8141" w:rsidR="009E636C" w:rsidRPr="009E636C" w:rsidRDefault="009E636C" w:rsidP="009E636C"/>
          <w:p w14:paraId="0736BBEC" w14:textId="0CF782D8" w:rsidR="009E636C" w:rsidRPr="009E636C" w:rsidRDefault="009E636C" w:rsidP="009E636C"/>
          <w:p w14:paraId="34BA0D8F" w14:textId="0E633EFC" w:rsidR="009E636C" w:rsidRPr="009E636C" w:rsidRDefault="009E636C" w:rsidP="009E636C"/>
          <w:p w14:paraId="7F2715F6" w14:textId="10740AF6" w:rsidR="009E636C" w:rsidRPr="009E636C" w:rsidRDefault="009E636C" w:rsidP="009E636C"/>
          <w:p w14:paraId="3C4D2F3C" w14:textId="4ED548CC" w:rsidR="009E636C" w:rsidRPr="009E636C" w:rsidRDefault="009E636C" w:rsidP="009E636C"/>
          <w:p w14:paraId="14EC6528" w14:textId="6756943F" w:rsidR="009E636C" w:rsidRPr="009E636C" w:rsidRDefault="009E636C" w:rsidP="009E636C"/>
          <w:p w14:paraId="0983B1F7" w14:textId="7F82226E" w:rsidR="009E636C" w:rsidRPr="009E636C" w:rsidRDefault="009E636C" w:rsidP="009E636C"/>
          <w:p w14:paraId="39F3DB90" w14:textId="3E6FC53B" w:rsidR="009E636C" w:rsidRDefault="009E636C" w:rsidP="009E636C"/>
          <w:p w14:paraId="7EE98B8A" w14:textId="60EE383B" w:rsidR="00DA6DF3" w:rsidRPr="00DA6DF3" w:rsidRDefault="00DA6DF3" w:rsidP="00DA6DF3"/>
          <w:p w14:paraId="52E0AE0D" w14:textId="4BF17789" w:rsidR="00DA6DF3" w:rsidRPr="00DA6DF3" w:rsidRDefault="00DA6DF3" w:rsidP="00BF7667">
            <w:pPr>
              <w:jc w:val="cente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2F419186">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2F419186">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2F419186">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2F419186">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2F419186">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2F419186">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2F419186">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2F419186">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2F419186">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2F419186">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2F419186">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2F419186">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2F419186">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2F419186">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2F419186">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2F419186">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2F419186">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2F419186">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2F419186">
        <w:trPr>
          <w:cantSplit/>
        </w:trPr>
        <w:tc>
          <w:tcPr>
            <w:tcW w:w="2884" w:type="dxa"/>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2F419186">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2F419186">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2F419186">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2F419186">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2F419186">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2F419186">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2F419186">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2F419186">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2F419186">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2F419186">
        <w:trPr>
          <w:cantSplit/>
        </w:trPr>
        <w:tc>
          <w:tcPr>
            <w:tcW w:w="2884" w:type="dxa"/>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2F419186">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2F419186">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2F419186">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2F419186">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2F419186">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2F419186">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2F419186">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2F419186">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2F419186">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2F419186">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2F419186">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2F419186">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2F419186">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2F419186">
        <w:trPr>
          <w:cantSplit/>
        </w:trPr>
        <w:tc>
          <w:tcPr>
            <w:tcW w:w="2884" w:type="dxa"/>
          </w:tcPr>
          <w:p w14:paraId="73B830C1" w14:textId="14177899" w:rsidR="00C72736" w:rsidRPr="007E0B31" w:rsidRDefault="00C72736" w:rsidP="00C72736">
            <w:pPr>
              <w:pStyle w:val="Arial11Bold"/>
              <w:rPr>
                <w:rFonts w:cs="Arial"/>
              </w:rPr>
            </w:pPr>
            <w:r w:rsidRPr="001006C1">
              <w:lastRenderedPageBreak/>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2F419186">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2F419186">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2F419186">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2F419186">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2F419186">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2F419186">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2F419186">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2F419186">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2F419186">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2F419186">
        <w:trPr>
          <w:cantSplit/>
        </w:trPr>
        <w:tc>
          <w:tcPr>
            <w:tcW w:w="2884"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2F419186">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2F419186">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2F419186">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2F419186">
        <w:trPr>
          <w:cantSplit/>
        </w:trPr>
        <w:tc>
          <w:tcPr>
            <w:tcW w:w="2884"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6634"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2F419186">
        <w:trPr>
          <w:cantSplit/>
        </w:trPr>
        <w:tc>
          <w:tcPr>
            <w:tcW w:w="2884" w:type="dxa"/>
          </w:tcPr>
          <w:p w14:paraId="51EC3968" w14:textId="394F36BD" w:rsidR="00CB3A44" w:rsidRPr="007E0B31" w:rsidRDefault="00CB3A44" w:rsidP="00ED5885">
            <w:pPr>
              <w:pStyle w:val="Arial11Bold"/>
              <w:rPr>
                <w:rFonts w:cs="Arial"/>
              </w:rPr>
            </w:pPr>
            <w:r w:rsidRPr="007E0B31">
              <w:rPr>
                <w:rFonts w:cs="Arial"/>
              </w:rPr>
              <w:lastRenderedPageBreak/>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2F419186">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2F419186">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2F419186">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2F419186">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2F419186">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2F419186">
        <w:trPr>
          <w:cantSplit/>
        </w:trPr>
        <w:tc>
          <w:tcPr>
            <w:tcW w:w="2884" w:type="dxa"/>
          </w:tcPr>
          <w:p w14:paraId="3918896D" w14:textId="77777777" w:rsidR="00CB3A44" w:rsidRPr="007E0B31" w:rsidRDefault="00CB3A44" w:rsidP="00ED5885">
            <w:pPr>
              <w:pStyle w:val="Arial11Bold"/>
              <w:rPr>
                <w:rFonts w:cs="Arial"/>
              </w:rPr>
            </w:pPr>
            <w:r w:rsidRPr="007E0B31">
              <w:rPr>
                <w:rFonts w:cs="Arial"/>
              </w:rPr>
              <w:t>BSCCo</w:t>
            </w:r>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2F419186">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2F419186">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2F419186">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2F419186">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2F419186">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2F419186">
        <w:trPr>
          <w:cantSplit/>
        </w:trPr>
        <w:tc>
          <w:tcPr>
            <w:tcW w:w="2884"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2F419186">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2F419186">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18"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18"/>
            <w:r w:rsidRPr="007E0B31">
              <w:rPr>
                <w:rFonts w:cs="Arial"/>
              </w:rPr>
              <w:t>.</w:t>
            </w:r>
          </w:p>
        </w:tc>
      </w:tr>
      <w:tr w:rsidR="00046274" w:rsidRPr="007E0B31" w14:paraId="4F54E2D5" w14:textId="77777777" w:rsidTr="2F419186">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19" w:name="_DV_C123"/>
            <w:r w:rsidRPr="007E0B31">
              <w:rPr>
                <w:rFonts w:cs="Arial"/>
              </w:rPr>
              <w:t>A System to Generator Operational Intertripping Scheme which is:-</w:t>
            </w:r>
            <w:bookmarkEnd w:id="19"/>
          </w:p>
          <w:p w14:paraId="3C1DF7DA" w14:textId="77777777" w:rsidR="00CB3A44" w:rsidRPr="007E0B31" w:rsidRDefault="00CB3A44" w:rsidP="00D94463">
            <w:pPr>
              <w:pStyle w:val="TableArial11"/>
              <w:ind w:left="567" w:hanging="567"/>
              <w:rPr>
                <w:rFonts w:cs="Arial"/>
              </w:rPr>
            </w:pPr>
            <w:bookmarkStart w:id="20"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0"/>
          </w:p>
          <w:p w14:paraId="64BA401B" w14:textId="77777777" w:rsidR="00CB3A44" w:rsidRPr="007E0B31" w:rsidRDefault="00CB3A44" w:rsidP="00D94463">
            <w:pPr>
              <w:pStyle w:val="TableArial11"/>
              <w:ind w:left="567" w:hanging="567"/>
              <w:rPr>
                <w:rFonts w:cs="Arial"/>
              </w:rPr>
            </w:pPr>
            <w:bookmarkStart w:id="21"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21"/>
          </w:p>
          <w:p w14:paraId="583A4AD0" w14:textId="77777777" w:rsidR="00CB3A44" w:rsidRPr="007E0B31" w:rsidRDefault="00CB3A44" w:rsidP="00D82AFC">
            <w:pPr>
              <w:pStyle w:val="TableArial11"/>
              <w:rPr>
                <w:rFonts w:cs="Arial"/>
              </w:rPr>
            </w:pPr>
            <w:bookmarkStart w:id="22"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22"/>
            <w:r w:rsidRPr="007E0B31">
              <w:rPr>
                <w:rFonts w:cs="Arial"/>
              </w:rPr>
              <w:t>.</w:t>
            </w:r>
          </w:p>
        </w:tc>
      </w:tr>
      <w:tr w:rsidR="00046274" w:rsidRPr="007E0B31" w14:paraId="7C541C3D" w14:textId="77777777" w:rsidTr="2F419186">
        <w:trPr>
          <w:cantSplit/>
        </w:trPr>
        <w:tc>
          <w:tcPr>
            <w:tcW w:w="2884"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tcPr>
          <w:p w14:paraId="30670C6A" w14:textId="7124D3E8" w:rsidR="00CB3A44" w:rsidRPr="007E0B31" w:rsidRDefault="00CB3A44" w:rsidP="001750CE">
            <w:pPr>
              <w:pStyle w:val="TableArial11"/>
              <w:rPr>
                <w:rFonts w:cs="Arial"/>
              </w:rPr>
            </w:pPr>
            <w:bookmarkStart w:id="23"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23"/>
            <w:r w:rsidRPr="007E0B31">
              <w:rPr>
                <w:rFonts w:cs="Arial"/>
              </w:rPr>
              <w:t>.</w:t>
            </w:r>
          </w:p>
        </w:tc>
      </w:tr>
      <w:tr w:rsidR="00046274" w:rsidRPr="007E0B31" w14:paraId="5FB8479F" w14:textId="77777777" w:rsidTr="2F419186">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24"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24"/>
            <w:r w:rsidRPr="007E0B31">
              <w:rPr>
                <w:rFonts w:cs="Arial"/>
              </w:rPr>
              <w:t>.</w:t>
            </w:r>
          </w:p>
        </w:tc>
      </w:tr>
      <w:tr w:rsidR="00091D8D" w:rsidRPr="0079139F" w14:paraId="691ECA40" w14:textId="77777777" w:rsidTr="2F419186">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2F419186">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25" w:name="OLE_LINK2"/>
            <w:bookmarkStart w:id="26" w:name="OLE_LINK3"/>
            <w:r w:rsidRPr="007E0B31">
              <w:rPr>
                <w:rFonts w:cs="Arial"/>
              </w:rPr>
              <w:t>uropean Committee for Electrotechnical Standardisation.</w:t>
            </w:r>
            <w:bookmarkEnd w:id="25"/>
            <w:bookmarkEnd w:id="26"/>
          </w:p>
        </w:tc>
      </w:tr>
      <w:tr w:rsidR="00046274" w:rsidRPr="007E0B31" w14:paraId="693DA241" w14:textId="77777777" w:rsidTr="2F419186">
        <w:trPr>
          <w:cantSplit/>
        </w:trPr>
        <w:tc>
          <w:tcPr>
            <w:tcW w:w="2884" w:type="dxa"/>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2F419186">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2F419186">
        <w:trPr>
          <w:cantSplit/>
        </w:trPr>
        <w:tc>
          <w:tcPr>
            <w:tcW w:w="2884" w:type="dxa"/>
          </w:tcPr>
          <w:p w14:paraId="5A0DCC32" w14:textId="77777777" w:rsidR="00CB3A44" w:rsidRPr="007E0B31" w:rsidRDefault="00CB3A44" w:rsidP="00ED5885">
            <w:pPr>
              <w:pStyle w:val="Arial11Bold"/>
              <w:rPr>
                <w:rFonts w:cs="Arial"/>
              </w:rPr>
            </w:pPr>
            <w:r w:rsidRPr="007E0B31">
              <w:rPr>
                <w:rFonts w:cs="Arial"/>
              </w:rPr>
              <w:t>CfD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“CfD counterparty” under section 7(1) of the Energy Act 2013.</w:t>
            </w:r>
          </w:p>
        </w:tc>
      </w:tr>
      <w:tr w:rsidR="00046274" w:rsidRPr="007E0B31" w14:paraId="54776BBF" w14:textId="77777777" w:rsidTr="2F419186">
        <w:trPr>
          <w:cantSplit/>
        </w:trPr>
        <w:tc>
          <w:tcPr>
            <w:tcW w:w="2884" w:type="dxa"/>
          </w:tcPr>
          <w:p w14:paraId="29CEAA38" w14:textId="77777777" w:rsidR="00CB3A44" w:rsidRPr="007E0B31" w:rsidRDefault="00CB3A44" w:rsidP="00ED5885">
            <w:pPr>
              <w:pStyle w:val="Arial11Bold"/>
              <w:rPr>
                <w:rFonts w:cs="Arial"/>
              </w:rPr>
            </w:pPr>
            <w:r w:rsidRPr="007E0B31">
              <w:rPr>
                <w:rFonts w:cs="Arial"/>
              </w:rPr>
              <w:t>CfD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2F419186">
        <w:trPr>
          <w:cantSplit/>
        </w:trPr>
        <w:tc>
          <w:tcPr>
            <w:tcW w:w="2884" w:type="dxa"/>
          </w:tcPr>
          <w:p w14:paraId="046D699D" w14:textId="77777777" w:rsidR="00CB3A44" w:rsidRPr="007E0B31" w:rsidRDefault="00CB3A44" w:rsidP="00ED5885">
            <w:pPr>
              <w:pStyle w:val="Arial11Bold"/>
              <w:rPr>
                <w:rFonts w:cs="Arial"/>
              </w:rPr>
            </w:pPr>
            <w:r w:rsidRPr="007E0B31">
              <w:rPr>
                <w:rFonts w:cs="Arial"/>
              </w:rPr>
              <w:t>CfD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2F419186">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2F419186">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2F419186">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2F419186">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2F419186">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2F419186">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2F419186">
        <w:trPr>
          <w:cantSplit/>
        </w:trPr>
        <w:tc>
          <w:tcPr>
            <w:tcW w:w="2884"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2F419186">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2F419186">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2F419186">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2F419186">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2F419186">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2F419186">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2F419186">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2F419186">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152769" w:rsidRPr="007E0B31" w14:paraId="7B19F104" w14:textId="77777777" w:rsidTr="2F419186">
        <w:trPr>
          <w:cantSplit/>
        </w:trPr>
        <w:tc>
          <w:tcPr>
            <w:tcW w:w="2884" w:type="dxa"/>
          </w:tcPr>
          <w:p w14:paraId="61357023" w14:textId="06EAC179" w:rsidR="00152769" w:rsidRPr="005A77C5" w:rsidRDefault="006824C6" w:rsidP="00ED5885">
            <w:pPr>
              <w:pStyle w:val="Arial11Bold"/>
              <w:rPr>
                <w:rFonts w:cs="Arial"/>
              </w:rPr>
            </w:pPr>
            <w:r w:rsidRPr="00411C8B">
              <w:rPr>
                <w:rFonts w:cs="Arial"/>
                <w:bCs/>
              </w:rPr>
              <w:t>Competitively Appointed Transmission Licensee</w:t>
            </w:r>
            <w:r w:rsidRPr="005A77C5">
              <w:rPr>
                <w:rFonts w:cs="Arial"/>
                <w:bCs/>
              </w:rPr>
              <w:t> </w:t>
            </w:r>
          </w:p>
        </w:tc>
        <w:tc>
          <w:tcPr>
            <w:tcW w:w="6634" w:type="dxa"/>
          </w:tcPr>
          <w:p w14:paraId="5A1BE480" w14:textId="1F2093F2" w:rsidR="00152769" w:rsidRPr="000E05DD" w:rsidRDefault="007E3665" w:rsidP="00791F43">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on the basis of competitive tendering undertaken pursuant to Section 6C of the Electricity Act 1989.</w:t>
            </w:r>
            <w:r w:rsidRPr="000E05DD">
              <w:rPr>
                <w:rFonts w:cs="Arial"/>
              </w:rPr>
              <w:t> </w:t>
            </w:r>
          </w:p>
        </w:tc>
      </w:tr>
      <w:tr w:rsidR="00F12EF3" w:rsidRPr="007E0B31" w14:paraId="5208AF65" w14:textId="77777777" w:rsidTr="2F419186">
        <w:trPr>
          <w:cantSplit/>
        </w:trPr>
        <w:tc>
          <w:tcPr>
            <w:tcW w:w="2884" w:type="dxa"/>
          </w:tcPr>
          <w:p w14:paraId="74A2A5BB" w14:textId="25CC8B5C" w:rsidR="00F12EF3" w:rsidRPr="00411C8B" w:rsidRDefault="000800C3" w:rsidP="00ED5885">
            <w:pPr>
              <w:pStyle w:val="Arial11Bold"/>
              <w:rPr>
                <w:rFonts w:cs="Arial"/>
                <w:bCs/>
              </w:rPr>
            </w:pPr>
            <w:r w:rsidRPr="00411C8B">
              <w:rPr>
                <w:rFonts w:cs="Arial"/>
                <w:bCs/>
              </w:rPr>
              <w:t>Competitively Appointed Transmission Licensee Interface Point</w:t>
            </w:r>
          </w:p>
        </w:tc>
        <w:tc>
          <w:tcPr>
            <w:tcW w:w="6634" w:type="dxa"/>
          </w:tcPr>
          <w:p w14:paraId="1EBCF4D1" w14:textId="4E01526D" w:rsidR="00F12EF3" w:rsidRPr="00411C8B" w:rsidRDefault="00A7447F" w:rsidP="00791F43">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046274" w:rsidRPr="007E0B31" w14:paraId="3A09F94C" w14:textId="77777777" w:rsidTr="2F419186">
        <w:trPr>
          <w:cantSplit/>
        </w:trPr>
        <w:tc>
          <w:tcPr>
            <w:tcW w:w="2884" w:type="dxa"/>
          </w:tcPr>
          <w:p w14:paraId="7FF3DDB1" w14:textId="77777777" w:rsidR="00C40DC8" w:rsidRPr="007E0B31" w:rsidRDefault="00C40DC8" w:rsidP="00ED5885">
            <w:pPr>
              <w:pStyle w:val="Arial11Bold"/>
              <w:rPr>
                <w:rFonts w:cs="Arial"/>
              </w:rPr>
            </w:pPr>
            <w:r w:rsidRPr="007E0B31">
              <w:rPr>
                <w:rFonts w:cs="Arial"/>
              </w:rPr>
              <w:lastRenderedPageBreak/>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2F419186">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2F419186">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2F419186">
        <w:trPr>
          <w:cantSplit/>
        </w:trPr>
        <w:tc>
          <w:tcPr>
            <w:tcW w:w="2884" w:type="dxa"/>
          </w:tcPr>
          <w:p w14:paraId="20BD27CC" w14:textId="5B7DE624" w:rsidR="00C40DC8" w:rsidRPr="007E0B31" w:rsidRDefault="00C40DC8" w:rsidP="00ED5885">
            <w:pPr>
              <w:pStyle w:val="Arial11Bold"/>
              <w:rPr>
                <w:rFonts w:cs="Arial"/>
              </w:rPr>
            </w:pPr>
            <w:bookmarkStart w:id="27" w:name="_DV_C9"/>
            <w:r w:rsidRPr="007E0B31">
              <w:rPr>
                <w:rFonts w:cs="Arial"/>
              </w:rPr>
              <w:t>Compliance Statement</w:t>
            </w:r>
            <w:bookmarkEnd w:id="27"/>
          </w:p>
        </w:tc>
        <w:tc>
          <w:tcPr>
            <w:tcW w:w="6634" w:type="dxa"/>
          </w:tcPr>
          <w:p w14:paraId="13AC6FB0" w14:textId="77777777" w:rsidR="00C40DC8" w:rsidRPr="00E61A96" w:rsidRDefault="00C40DC8" w:rsidP="00BB3C86">
            <w:pPr>
              <w:pStyle w:val="TableArial11"/>
              <w:rPr>
                <w:rFonts w:cs="Arial"/>
              </w:rPr>
            </w:pPr>
            <w:bookmarkStart w:id="28"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28"/>
          </w:p>
          <w:p w14:paraId="59457DB7" w14:textId="77777777" w:rsidR="00C40DC8" w:rsidRPr="00E61A96" w:rsidRDefault="00C40DC8" w:rsidP="00BB3C86">
            <w:pPr>
              <w:pStyle w:val="TableArial11"/>
              <w:rPr>
                <w:rFonts w:cs="Arial"/>
              </w:rPr>
            </w:pPr>
            <w:bookmarkStart w:id="29" w:name="_DV_C11"/>
            <w:r w:rsidRPr="00E61A96">
              <w:rPr>
                <w:rFonts w:cs="Arial"/>
                <w:b/>
              </w:rPr>
              <w:t>Generating Unit(s)</w:t>
            </w:r>
            <w:r w:rsidRPr="00E61A96">
              <w:rPr>
                <w:rFonts w:cs="Arial"/>
              </w:rPr>
              <w:t xml:space="preserve">; or, </w:t>
            </w:r>
            <w:bookmarkEnd w:id="29"/>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30" w:name="_DV_C12"/>
            <w:r w:rsidRPr="00E61A96">
              <w:rPr>
                <w:rFonts w:cs="Arial"/>
                <w:b/>
              </w:rPr>
              <w:t>CCGT Module(s)</w:t>
            </w:r>
            <w:r w:rsidRPr="00E61A96">
              <w:rPr>
                <w:rFonts w:cs="Arial"/>
              </w:rPr>
              <w:t xml:space="preserve">; or, </w:t>
            </w:r>
            <w:bookmarkEnd w:id="30"/>
          </w:p>
          <w:p w14:paraId="2F9E7ABB" w14:textId="77777777" w:rsidR="00C40DC8" w:rsidRPr="00E61A96" w:rsidRDefault="00C40DC8" w:rsidP="00BB3C86">
            <w:pPr>
              <w:pStyle w:val="TableArial11"/>
              <w:rPr>
                <w:rFonts w:cs="Arial"/>
              </w:rPr>
            </w:pPr>
            <w:bookmarkStart w:id="31" w:name="_DV_C13"/>
            <w:r w:rsidRPr="00E61A96">
              <w:rPr>
                <w:rFonts w:cs="Arial"/>
                <w:b/>
              </w:rPr>
              <w:t>Power Park Module(s)</w:t>
            </w:r>
            <w:r w:rsidRPr="00E61A96">
              <w:rPr>
                <w:rFonts w:cs="Arial"/>
              </w:rPr>
              <w:t xml:space="preserve">; or, </w:t>
            </w:r>
            <w:bookmarkEnd w:id="31"/>
          </w:p>
          <w:p w14:paraId="6DD734FE" w14:textId="77777777" w:rsidR="00C40DC8" w:rsidRPr="00E61A96" w:rsidRDefault="00C40DC8" w:rsidP="00BB3C86">
            <w:pPr>
              <w:pStyle w:val="TableArial11"/>
              <w:rPr>
                <w:rFonts w:cs="Arial"/>
                <w:b/>
              </w:rPr>
            </w:pPr>
            <w:bookmarkStart w:id="32"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33" w:name="_DV_C15"/>
            <w:bookmarkEnd w:id="32"/>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33"/>
          </w:p>
        </w:tc>
      </w:tr>
      <w:tr w:rsidR="00C40DC8" w:rsidRPr="007E0B31" w14:paraId="06D87C8F" w14:textId="77777777" w:rsidTr="2F419186">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2F419186">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2F419186">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lastRenderedPageBreak/>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2F419186">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2F419186">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2F419186">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2F419186">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2F419186">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2F419186">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2F419186">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2F419186">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2F419186">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2F419186">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2F419186">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(ie. disconnect) a call of a lower status.</w:t>
            </w:r>
          </w:p>
        </w:tc>
      </w:tr>
      <w:tr w:rsidR="005B725F" w:rsidRPr="007E0B31" w14:paraId="2493C15B" w14:textId="77777777" w:rsidTr="2F419186">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2F419186">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2F419186">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2F419186">
        <w:trPr>
          <w:cantSplit/>
        </w:trPr>
        <w:tc>
          <w:tcPr>
            <w:tcW w:w="2884" w:type="dxa"/>
          </w:tcPr>
          <w:p w14:paraId="19C43882" w14:textId="2FBBB530" w:rsidR="005B725F" w:rsidRPr="00B43A5F" w:rsidRDefault="005B725F" w:rsidP="005B725F">
            <w:pPr>
              <w:rPr>
                <w:bCs/>
              </w:rPr>
            </w:pPr>
            <w:r w:rsidRPr="005C20E3">
              <w:rPr>
                <w:rFonts w:cs="Arial"/>
                <w:b/>
                <w:bCs/>
              </w:rPr>
              <w:lastRenderedPageBreak/>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2F419186">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2F419186">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2F419186">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2F419186">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213EC2" w:rsidRPr="007E0B31" w14:paraId="4E4A3859" w14:textId="77777777" w:rsidTr="2F419186">
        <w:trPr>
          <w:cantSplit/>
        </w:trPr>
        <w:tc>
          <w:tcPr>
            <w:tcW w:w="2884"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2F419186">
        <w:trPr>
          <w:cantSplit/>
        </w:trPr>
        <w:tc>
          <w:tcPr>
            <w:tcW w:w="2884"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6634" w:type="dxa"/>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2F419186">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2F419186">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2F419186">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3A6DDD3A" w:rsidR="00213EC2" w:rsidRPr="007E0B31" w:rsidRDefault="00213EC2" w:rsidP="00213EC2">
            <w:pPr>
              <w:pStyle w:val="TableArial11"/>
              <w:rPr>
                <w:rFonts w:cs="Arial"/>
              </w:rPr>
            </w:pPr>
            <w:r w:rsidRPr="38E6A229">
              <w:rPr>
                <w:rFonts w:cs="Arial"/>
              </w:rPr>
              <w:t xml:space="preserve">As defined in the </w:t>
            </w:r>
            <w:r w:rsidR="75403102" w:rsidRPr="38E6A229">
              <w:rPr>
                <w:rFonts w:cs="Arial"/>
              </w:rPr>
              <w:t xml:space="preserve"> </w:t>
            </w:r>
            <w:r w:rsidR="75403102" w:rsidRPr="004E64E8">
              <w:rPr>
                <w:rFonts w:cs="Arial"/>
                <w:b/>
                <w:bCs/>
              </w:rPr>
              <w:t>ESO</w:t>
            </w:r>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2F419186">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2F419186">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2F419186">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2F419186">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2F419186">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2F419186">
        <w:trPr>
          <w:cantSplit/>
        </w:trPr>
        <w:tc>
          <w:tcPr>
            <w:tcW w:w="2884"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2F419186">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2F419186">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w:t>
            </w:r>
            <w:r w:rsidR="2B38FBFC" w:rsidRPr="38E6A229">
              <w:rPr>
                <w:rFonts w:cs="Arial"/>
              </w:rPr>
              <w:t xml:space="preserve"> The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2F419186">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2F419186">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2F419186">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2F419186">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2F419186">
        <w:trPr>
          <w:cantSplit/>
        </w:trPr>
        <w:tc>
          <w:tcPr>
            <w:tcW w:w="2884" w:type="dxa"/>
          </w:tcPr>
          <w:p w14:paraId="28B46EC0" w14:textId="6EB233EA" w:rsidR="00213EC2" w:rsidRPr="007E0B31" w:rsidRDefault="00213EC2" w:rsidP="00213EC2">
            <w:pPr>
              <w:pStyle w:val="Arial11Bold"/>
              <w:rPr>
                <w:rFonts w:cs="Arial"/>
              </w:rPr>
            </w:pPr>
            <w:bookmarkStart w:id="34" w:name="_DV_C16"/>
            <w:r w:rsidRPr="007E0B31">
              <w:rPr>
                <w:rFonts w:cs="Arial"/>
              </w:rPr>
              <w:t>DCUSA</w:t>
            </w:r>
            <w:bookmarkEnd w:id="34"/>
          </w:p>
        </w:tc>
        <w:tc>
          <w:tcPr>
            <w:tcW w:w="6634" w:type="dxa"/>
          </w:tcPr>
          <w:p w14:paraId="2D09966A" w14:textId="77777777" w:rsidR="00213EC2" w:rsidRPr="007E0B31" w:rsidRDefault="00213EC2" w:rsidP="00213EC2">
            <w:pPr>
              <w:pStyle w:val="TableArial11"/>
              <w:rPr>
                <w:rFonts w:cs="Arial"/>
              </w:rPr>
            </w:pPr>
            <w:bookmarkStart w:id="35"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35"/>
          </w:p>
        </w:tc>
      </w:tr>
      <w:tr w:rsidR="00213EC2" w:rsidRPr="007E0B31" w14:paraId="1606AF94" w14:textId="77777777" w:rsidTr="2F419186">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2F419186">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2F419186">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2F419186">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2F419186">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2F419186">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2F419186">
        <w:trPr>
          <w:cantSplit/>
        </w:trPr>
        <w:tc>
          <w:tcPr>
            <w:tcW w:w="2884"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2F419186">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2F419186">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BE0276" w:rsidRPr="007E0B31" w14:paraId="0B84D238" w14:textId="77777777" w:rsidTr="2F419186">
        <w:trPr>
          <w:cantSplit/>
          <w:ins w:id="36" w:author="Lizzie Timmins (NESO)" w:date="2025-04-14T11:05:00Z"/>
        </w:trPr>
        <w:tc>
          <w:tcPr>
            <w:tcW w:w="2884" w:type="dxa"/>
          </w:tcPr>
          <w:p w14:paraId="32127142" w14:textId="28BFD9AF" w:rsidR="00BE0276" w:rsidRPr="007E0B31" w:rsidRDefault="00BE0276" w:rsidP="00BE0276">
            <w:pPr>
              <w:pStyle w:val="Arial11Bold"/>
              <w:rPr>
                <w:ins w:id="37" w:author="Lizzie Timmins (NESO)" w:date="2025-04-14T11:05:00Z"/>
                <w:rFonts w:cs="Arial"/>
              </w:rPr>
            </w:pPr>
            <w:ins w:id="38" w:author="Lizzie Timmins (NESO)" w:date="2025-04-14T11:05:00Z">
              <w:r>
                <w:t>Demand Control Rotation Period</w:t>
              </w:r>
            </w:ins>
          </w:p>
        </w:tc>
        <w:tc>
          <w:tcPr>
            <w:tcW w:w="6634" w:type="dxa"/>
          </w:tcPr>
          <w:p w14:paraId="088FB0F8" w14:textId="51DD4678" w:rsidR="00BE0276" w:rsidRPr="007E0B31" w:rsidRDefault="00BE0276" w:rsidP="00BE0276">
            <w:pPr>
              <w:pStyle w:val="TableArial11"/>
              <w:rPr>
                <w:ins w:id="39" w:author="Lizzie Timmins (NESO)" w:date="2025-04-14T11:05:00Z"/>
                <w:rFonts w:cs="Arial"/>
              </w:rPr>
            </w:pPr>
            <w:ins w:id="40" w:author="Lizzie Timmins (NESO)" w:date="2025-04-14T11:05:00Z">
              <w:r w:rsidRPr="00DF1FA3">
                <w:rPr>
                  <w:bCs/>
                  <w:lang w:val="en-ZA"/>
                </w:rPr>
                <w:t xml:space="preserve">The period of time between </w:t>
              </w:r>
              <w:r w:rsidRPr="00DF1FA3">
                <w:rPr>
                  <w:b/>
                  <w:bCs/>
                  <w:lang w:val="en-ZA"/>
                </w:rPr>
                <w:t xml:space="preserve">The Company </w:t>
              </w:r>
              <w:r w:rsidRPr="00DF1FA3">
                <w:rPr>
                  <w:bCs/>
                  <w:lang w:val="en-ZA"/>
                </w:rPr>
                <w:t xml:space="preserve">issuing a </w:t>
              </w:r>
              <w:r w:rsidRPr="00DF1FA3">
                <w:rPr>
                  <w:b/>
                  <w:bCs/>
                  <w:lang w:val="en-ZA"/>
                </w:rPr>
                <w:t>National Electricity Transmission System Notice – DCRP</w:t>
              </w:r>
            </w:ins>
            <w:ins w:id="41" w:author="Rebecca Scott [NESO]" w:date="2025-06-30T08:40:00Z" w16du:dateUtc="2025-06-30T07:40:00Z">
              <w:r w:rsidR="00EF0C9C">
                <w:rPr>
                  <w:b/>
                  <w:bCs/>
                  <w:lang w:val="en-ZA"/>
                </w:rPr>
                <w:t xml:space="preserve"> Actuation</w:t>
              </w:r>
            </w:ins>
            <w:ins w:id="42" w:author="Lizzie Timmins (NESO)" w:date="2025-04-14T11:05:00Z">
              <w:r w:rsidRPr="00DF1FA3">
                <w:rPr>
                  <w:b/>
                  <w:bCs/>
                  <w:lang w:val="en-ZA"/>
                </w:rPr>
                <w:t xml:space="preserve"> </w:t>
              </w:r>
              <w:r w:rsidRPr="00DF1FA3">
                <w:rPr>
                  <w:bCs/>
                  <w:lang w:val="en-ZA"/>
                </w:rPr>
                <w:t>and</w:t>
              </w:r>
              <w:r w:rsidRPr="00DF1FA3">
                <w:rPr>
                  <w:b/>
                  <w:bCs/>
                  <w:lang w:val="en-ZA"/>
                </w:rPr>
                <w:t xml:space="preserve"> </w:t>
              </w:r>
            </w:ins>
            <w:ins w:id="43" w:author="Rebecca Scott (NESO)" w:date="2025-04-16T08:59:00Z">
              <w:r w:rsidR="00873CB9">
                <w:rPr>
                  <w:lang w:val="en-ZA"/>
                </w:rPr>
                <w:t>eight hours after</w:t>
              </w:r>
              <w:r w:rsidR="00357110">
                <w:rPr>
                  <w:lang w:val="en-ZA"/>
                </w:rPr>
                <w:t xml:space="preserve"> </w:t>
              </w:r>
            </w:ins>
            <w:ins w:id="44" w:author="Lizzie Timmins (NESO)" w:date="2025-04-14T11:05:00Z">
              <w:r w:rsidRPr="00DF1FA3">
                <w:rPr>
                  <w:b/>
                  <w:bCs/>
                  <w:lang w:val="en-ZA"/>
                </w:rPr>
                <w:t xml:space="preserve">The Company </w:t>
              </w:r>
              <w:r w:rsidRPr="00DF1FA3">
                <w:rPr>
                  <w:bCs/>
                  <w:lang w:val="en-ZA"/>
                </w:rPr>
                <w:t>issu</w:t>
              </w:r>
            </w:ins>
            <w:ins w:id="45" w:author="Rebecca Scott [NESO]" w:date="2025-06-30T08:41:00Z" w16du:dateUtc="2025-06-30T07:41:00Z">
              <w:r w:rsidR="009A6DC3">
                <w:rPr>
                  <w:bCs/>
                  <w:lang w:val="en-ZA"/>
                </w:rPr>
                <w:t>ing</w:t>
              </w:r>
            </w:ins>
            <w:ins w:id="46" w:author="Lizzie Timmins (NESO)" w:date="2025-04-14T11:05:00Z">
              <w:r w:rsidRPr="00DF1FA3">
                <w:rPr>
                  <w:bCs/>
                  <w:lang w:val="en-ZA"/>
                </w:rPr>
                <w:t xml:space="preserve"> a </w:t>
              </w:r>
              <w:r w:rsidRPr="00DF1FA3">
                <w:rPr>
                  <w:b/>
                  <w:bCs/>
                  <w:lang w:val="en-ZA"/>
                </w:rPr>
                <w:t xml:space="preserve">National Electricity Transmission System Notice – </w:t>
              </w:r>
            </w:ins>
            <w:ins w:id="47" w:author="Rebecca Scott (NESO)" w:date="2025-04-16T09:00:00Z">
              <w:r w:rsidR="007B4F02">
                <w:rPr>
                  <w:b/>
                  <w:bCs/>
                  <w:lang w:val="en-ZA"/>
                </w:rPr>
                <w:t>DCRP Stand Down</w:t>
              </w:r>
            </w:ins>
            <w:ins w:id="48" w:author="Rebecca Scott (NESO)" w:date="2025-04-16T08:59:00Z">
              <w:r w:rsidR="00357110">
                <w:rPr>
                  <w:lang w:val="en-ZA"/>
                </w:rPr>
                <w:t>, unless otherwi</w:t>
              </w:r>
            </w:ins>
            <w:ins w:id="49" w:author="Lizzie Timmins (NESO)" w:date="2025-05-20T10:25:00Z">
              <w:r w:rsidR="005C2D13">
                <w:rPr>
                  <w:lang w:val="en-ZA"/>
                </w:rPr>
                <w:t>s</w:t>
              </w:r>
            </w:ins>
            <w:ins w:id="50" w:author="Rebecca Scott (NESO)" w:date="2025-04-16T08:59:00Z">
              <w:r w:rsidR="00357110">
                <w:rPr>
                  <w:lang w:val="en-ZA"/>
                </w:rPr>
                <w:t xml:space="preserve">e agreed </w:t>
              </w:r>
              <w:r w:rsidR="009B1280">
                <w:rPr>
                  <w:lang w:val="en-ZA"/>
                </w:rPr>
                <w:t xml:space="preserve">by </w:t>
              </w:r>
              <w:r w:rsidR="009B1280">
                <w:rPr>
                  <w:b/>
                  <w:bCs/>
                  <w:lang w:val="en-ZA"/>
                </w:rPr>
                <w:t>The Company</w:t>
              </w:r>
              <w:r w:rsidR="009B1280">
                <w:rPr>
                  <w:lang w:val="en-ZA"/>
                </w:rPr>
                <w:t xml:space="preserve"> and</w:t>
              </w:r>
            </w:ins>
            <w:ins w:id="51" w:author="Lizzie Timmins (NESO)" w:date="2025-05-20T10:25:00Z">
              <w:r w:rsidR="00484413">
                <w:rPr>
                  <w:lang w:val="en-ZA"/>
                </w:rPr>
                <w:t xml:space="preserve"> the relevant</w:t>
              </w:r>
            </w:ins>
            <w:ins w:id="52" w:author="Rebecca Scott (NESO)" w:date="2025-04-16T08:59:00Z">
              <w:r w:rsidR="009B1280">
                <w:rPr>
                  <w:lang w:val="en-ZA"/>
                </w:rPr>
                <w:t xml:space="preserve"> </w:t>
              </w:r>
              <w:r w:rsidR="009B1280">
                <w:rPr>
                  <w:b/>
                  <w:bCs/>
                  <w:lang w:val="en-ZA"/>
                </w:rPr>
                <w:t>Network Operator</w:t>
              </w:r>
            </w:ins>
            <w:ins w:id="53" w:author="Lizzie Timmins (NESO)" w:date="2025-05-20T10:25:00Z">
              <w:r w:rsidR="00484413" w:rsidRPr="00D11935">
                <w:rPr>
                  <w:lang w:val="en-ZA"/>
                </w:rPr>
                <w:t>(</w:t>
              </w:r>
            </w:ins>
            <w:ins w:id="54" w:author="Rebecca Scott (NESO)" w:date="2025-04-16T08:59:00Z">
              <w:r w:rsidR="009B1280" w:rsidRPr="00D11935">
                <w:rPr>
                  <w:lang w:val="en-ZA"/>
                </w:rPr>
                <w:t>s</w:t>
              </w:r>
            </w:ins>
            <w:ins w:id="55" w:author="Lizzie Timmins (NESO)" w:date="2025-05-20T10:25:00Z">
              <w:r w:rsidR="00484413" w:rsidRPr="00D11935">
                <w:rPr>
                  <w:lang w:val="en-ZA"/>
                </w:rPr>
                <w:t>)</w:t>
              </w:r>
            </w:ins>
            <w:ins w:id="56" w:author="Lizzie Timmins (NESO)" w:date="2025-04-14T11:05:00Z">
              <w:r w:rsidRPr="009D7CFF">
                <w:rPr>
                  <w:lang w:val="en-ZA"/>
                </w:rPr>
                <w:t>.</w:t>
              </w:r>
            </w:ins>
          </w:p>
        </w:tc>
      </w:tr>
      <w:tr w:rsidR="00BE0276" w:rsidRPr="007E0B31" w14:paraId="0C7FF4B5" w14:textId="77777777" w:rsidTr="2F419186">
        <w:trPr>
          <w:cantSplit/>
          <w:ins w:id="57" w:author="Lizzie Timmins (NESO)" w:date="2025-04-14T11:05:00Z"/>
        </w:trPr>
        <w:tc>
          <w:tcPr>
            <w:tcW w:w="2884" w:type="dxa"/>
          </w:tcPr>
          <w:p w14:paraId="1FC397BC" w14:textId="4CCC09A1" w:rsidR="00BE0276" w:rsidRPr="007E0B31" w:rsidRDefault="00BE0276" w:rsidP="00BE0276">
            <w:pPr>
              <w:pStyle w:val="Arial11Bold"/>
              <w:rPr>
                <w:ins w:id="58" w:author="Lizzie Timmins (NESO)" w:date="2025-04-14T11:05:00Z"/>
                <w:rFonts w:cs="Arial"/>
              </w:rPr>
            </w:pPr>
            <w:ins w:id="59" w:author="Lizzie Timmins (NESO)" w:date="2025-04-14T11:05:00Z">
              <w:r w:rsidRPr="003E20CB">
                <w:t>Demand Control Rotation Protocol</w:t>
              </w:r>
              <w:r>
                <w:rPr>
                  <w:b w:val="0"/>
                  <w:bCs/>
                </w:rPr>
                <w:t xml:space="preserve"> (</w:t>
              </w:r>
              <w:r w:rsidRPr="003E20CB">
                <w:t>DCRP</w:t>
              </w:r>
              <w:r>
                <w:t>)</w:t>
              </w:r>
            </w:ins>
          </w:p>
        </w:tc>
        <w:tc>
          <w:tcPr>
            <w:tcW w:w="6634" w:type="dxa"/>
          </w:tcPr>
          <w:p w14:paraId="2DA0CA5C" w14:textId="4A9A4579" w:rsidR="00BE0276" w:rsidRPr="007E0B31" w:rsidRDefault="00BE0276" w:rsidP="00BE0276">
            <w:pPr>
              <w:pStyle w:val="TableArial11"/>
              <w:rPr>
                <w:ins w:id="60" w:author="Lizzie Timmins (NESO)" w:date="2025-04-14T11:05:00Z"/>
                <w:rFonts w:cs="Arial"/>
              </w:rPr>
            </w:pPr>
            <w:ins w:id="61" w:author="Lizzie Timmins (NESO)" w:date="2025-04-14T11:05:00Z">
              <w:r>
                <w:t xml:space="preserve">An industry protocol that details an arrangement between </w:t>
              </w:r>
              <w:r w:rsidRPr="2F419186">
                <w:rPr>
                  <w:b/>
                  <w:bCs/>
                </w:rPr>
                <w:t>The Company</w:t>
              </w:r>
              <w:r>
                <w:t xml:space="preserve"> and </w:t>
              </w:r>
              <w:r w:rsidRPr="2F419186">
                <w:rPr>
                  <w:b/>
                  <w:bCs/>
                </w:rPr>
                <w:t>Network Operators</w:t>
              </w:r>
              <w:r>
                <w:t xml:space="preserve"> to manage shortfalls in </w:t>
              </w:r>
              <w:r w:rsidRPr="2F419186">
                <w:rPr>
                  <w:b/>
                  <w:bCs/>
                </w:rPr>
                <w:t xml:space="preserve">Demand </w:t>
              </w:r>
              <w:r>
                <w:t>as outlined in OC6.9.</w:t>
              </w:r>
            </w:ins>
          </w:p>
        </w:tc>
      </w:tr>
      <w:tr w:rsidR="00213EC2" w:rsidRPr="007E0B31" w14:paraId="7F6978BD" w14:textId="77777777" w:rsidTr="2F419186">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213EC2" w:rsidRPr="007E0B31" w14:paraId="0DAA104C" w14:textId="77777777" w:rsidTr="2F419186">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2F419186">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2F419186">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2F419186">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2F419186">
        <w:trPr>
          <w:cantSplit/>
        </w:trPr>
        <w:tc>
          <w:tcPr>
            <w:tcW w:w="2884" w:type="dxa"/>
          </w:tcPr>
          <w:p w14:paraId="26BC8B33" w14:textId="77777777" w:rsidR="00213EC2" w:rsidRDefault="00213EC2" w:rsidP="00213EC2">
            <w:pPr>
              <w:rPr>
                <w:rFonts w:cs="Arial"/>
                <w:b/>
              </w:rPr>
            </w:pPr>
            <w:r w:rsidRPr="007E0B31">
              <w:rPr>
                <w:rFonts w:cs="Arial"/>
                <w:b/>
              </w:rPr>
              <w:lastRenderedPageBreak/>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2F419186">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2F419186">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2F419186">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2F419186">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2F419186">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2F419186">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EE2659" w:rsidRPr="007E0B31" w14:paraId="209461B0" w14:textId="77777777" w:rsidTr="2F419186">
        <w:trPr>
          <w:cantSplit/>
        </w:trPr>
        <w:tc>
          <w:tcPr>
            <w:tcW w:w="2884" w:type="dxa"/>
          </w:tcPr>
          <w:p w14:paraId="176D8046" w14:textId="5457D98C" w:rsidR="00EE2659" w:rsidRPr="007E0B31" w:rsidRDefault="00EE2659" w:rsidP="003378E0">
            <w:pPr>
              <w:pStyle w:val="Level1Text"/>
              <w:tabs>
                <w:tab w:val="left" w:pos="0"/>
              </w:tabs>
              <w:ind w:left="0" w:firstLine="0"/>
              <w:rPr>
                <w:rFonts w:cs="Arial"/>
                <w:b/>
                <w:color w:val="auto"/>
                <w:lang w:val="en-GB"/>
              </w:rPr>
            </w:pPr>
            <w:r>
              <w:rPr>
                <w:rFonts w:cs="Arial"/>
                <w:b/>
                <w:color w:val="auto"/>
                <w:lang w:val="en-GB"/>
              </w:rPr>
              <w:t xml:space="preserve">Designated Information </w:t>
            </w:r>
            <w:r w:rsidR="005878D7">
              <w:rPr>
                <w:rFonts w:cs="Arial"/>
                <w:b/>
                <w:color w:val="auto"/>
                <w:lang w:val="en-GB"/>
              </w:rPr>
              <w:t>Exchange System</w:t>
            </w:r>
          </w:p>
        </w:tc>
        <w:tc>
          <w:tcPr>
            <w:tcW w:w="6634" w:type="dxa"/>
          </w:tcPr>
          <w:p w14:paraId="5EDEB360" w14:textId="31DB10C4" w:rsidR="001707FB" w:rsidRPr="00171CD0" w:rsidRDefault="001707FB" w:rsidP="00213EC2">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213EC2" w:rsidRPr="007E0B31" w14:paraId="4A9CD3FB" w14:textId="77777777" w:rsidTr="2F419186">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2F419186">
        <w:trPr>
          <w:cantSplit/>
        </w:trPr>
        <w:tc>
          <w:tcPr>
            <w:tcW w:w="2884" w:type="dxa"/>
          </w:tcPr>
          <w:p w14:paraId="7D7D28A9" w14:textId="77777777" w:rsidR="00213EC2" w:rsidRPr="007E0B31" w:rsidRDefault="00213EC2" w:rsidP="00213EC2">
            <w:pPr>
              <w:pStyle w:val="Arial11Bold"/>
              <w:rPr>
                <w:rFonts w:cs="Arial"/>
              </w:rPr>
            </w:pPr>
            <w:r w:rsidRPr="007E0B31">
              <w:rPr>
                <w:rFonts w:cs="Arial"/>
              </w:rPr>
              <w:lastRenderedPageBreak/>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2F419186">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2F419186">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2F419186">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2F419186">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2F419186">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2F419186">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2F419186">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2F419186">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2F419186">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2F419186">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2F419186">
        <w:trPr>
          <w:cantSplit/>
        </w:trPr>
        <w:tc>
          <w:tcPr>
            <w:tcW w:w="2884" w:type="dxa"/>
          </w:tcPr>
          <w:p w14:paraId="64BB3F4E" w14:textId="393AA84F" w:rsidR="00DF3725" w:rsidRPr="007E0B31" w:rsidRDefault="00DF3725" w:rsidP="00DF3725">
            <w:pPr>
              <w:pStyle w:val="Arial11Bold"/>
              <w:rPr>
                <w:rFonts w:cs="Arial"/>
              </w:rPr>
            </w:pPr>
            <w:r w:rsidRPr="001006C1">
              <w:rPr>
                <w:rFonts w:cs="Arial"/>
              </w:rPr>
              <w:lastRenderedPageBreak/>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2F419186">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2F419186">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2F419186">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2F419186">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2F419186">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2F419186">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2F419186">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4088B274"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005E6DD4">
              <w:rPr>
                <w:rFonts w:cs="Arial"/>
              </w:rPr>
              <w:t xml:space="preserve">, </w:t>
            </w:r>
            <w:r w:rsidR="005E6DD4" w:rsidRPr="005E6DD4">
              <w:rPr>
                <w:rFonts w:cs="Arial"/>
              </w:rPr>
              <w:t>any</w:t>
            </w:r>
            <w:r w:rsidR="00C32F88" w:rsidRPr="00411C8B">
              <w:rPr>
                <w:rFonts w:cs="Arial"/>
                <w:b/>
                <w:bCs/>
              </w:rPr>
              <w:t xml:space="preserve"> Competitively Appointed Transmission Licensee’s Transmission System </w:t>
            </w:r>
            <w:r w:rsidR="00C32F88" w:rsidRPr="00411C8B">
              <w:rPr>
                <w:rFonts w:cs="Arial"/>
              </w:rPr>
              <w:t>with</w:t>
            </w:r>
            <w:r w:rsidR="00C32F88" w:rsidRPr="00411C8B">
              <w:rPr>
                <w:rFonts w:cs="Arial"/>
                <w:b/>
                <w:bCs/>
              </w:rPr>
              <w:t xml:space="preserve"> Plant </w:t>
            </w:r>
            <w:r w:rsidR="00C32F88" w:rsidRPr="00411C8B">
              <w:rPr>
                <w:rFonts w:cs="Arial"/>
              </w:rPr>
              <w:t xml:space="preserve">and </w:t>
            </w:r>
            <w:r w:rsidR="00C32F88" w:rsidRPr="00411C8B">
              <w:rPr>
                <w:rFonts w:cs="Arial"/>
                <w:b/>
                <w:bCs/>
              </w:rPr>
              <w:t>Apparatus</w:t>
            </w:r>
            <w:r w:rsidR="00C32F88" w:rsidRPr="00411C8B">
              <w:rPr>
                <w:rFonts w:cs="Arial"/>
              </w:rPr>
              <w:t xml:space="preserve"> located in</w:t>
            </w:r>
            <w:r w:rsidR="00C32F88" w:rsidRPr="00411C8B">
              <w:rPr>
                <w:rFonts w:cs="Arial"/>
                <w:b/>
                <w:bCs/>
              </w:rPr>
              <w:t xml:space="preserve"> NGET’s Transmission Area</w:t>
            </w:r>
            <w:r w:rsidR="00C32F88"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9871B0" w:rsidRPr="007E0B31" w14:paraId="27D19D54" w14:textId="77777777" w:rsidTr="2F419186">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2F419186">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2F419186">
        <w:trPr>
          <w:cantSplit/>
        </w:trPr>
        <w:tc>
          <w:tcPr>
            <w:tcW w:w="2884" w:type="dxa"/>
          </w:tcPr>
          <w:p w14:paraId="3BB43CE7" w14:textId="77777777" w:rsidR="009871B0" w:rsidRPr="007E0B31" w:rsidRDefault="009871B0" w:rsidP="009871B0">
            <w:pPr>
              <w:pStyle w:val="Arial11Bold"/>
              <w:rPr>
                <w:rFonts w:cs="Arial"/>
              </w:rPr>
            </w:pPr>
            <w:r w:rsidRPr="007E0B31">
              <w:rPr>
                <w:rFonts w:cs="Arial"/>
              </w:rPr>
              <w:lastRenderedPageBreak/>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2F419186">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2F419186">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2F419186">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2F419186">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2F419186">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2F419186">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2F419186">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031B6CA2" w:rsidR="009871B0" w:rsidRPr="007E0B31" w:rsidRDefault="009871B0" w:rsidP="009871B0">
            <w:pPr>
              <w:pStyle w:val="TableArial11"/>
              <w:rPr>
                <w:rFonts w:cs="Arial"/>
              </w:rPr>
            </w:pPr>
            <w:r w:rsidRPr="38E6A229">
              <w:rPr>
                <w:rFonts w:cs="Arial"/>
              </w:rPr>
              <w:t xml:space="preserve">As defined in the </w:t>
            </w:r>
            <w:r w:rsidR="0B234C31" w:rsidRPr="38E6A229">
              <w:rPr>
                <w:rFonts w:cs="Arial"/>
                <w:b/>
                <w:bCs/>
              </w:rPr>
              <w:t xml:space="preserve"> ESO</w:t>
            </w:r>
            <w:r w:rsidRPr="38E6A229">
              <w:rPr>
                <w:rFonts w:cs="Arial"/>
                <w:b/>
                <w:bCs/>
              </w:rPr>
              <w:t xml:space="preserve"> Licence.</w:t>
            </w:r>
          </w:p>
        </w:tc>
      </w:tr>
      <w:tr w:rsidR="009871B0" w:rsidRPr="007E0B31" w14:paraId="3F1D3736" w14:textId="77777777" w:rsidTr="2F419186">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2F419186">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2F419186">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7456E88A" w14:textId="77777777" w:rsidTr="2F419186">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2F419186">
        <w:trPr>
          <w:cantSplit/>
          <w:trHeight w:val="300"/>
        </w:trPr>
        <w:tc>
          <w:tcPr>
            <w:tcW w:w="2884" w:type="dxa"/>
          </w:tcPr>
          <w:p w14:paraId="39685164" w14:textId="34E43844" w:rsidR="09B54F35" w:rsidRDefault="09B54F35" w:rsidP="004E64E8">
            <w:pPr>
              <w:pStyle w:val="Arial11Bold"/>
              <w:rPr>
                <w:rFonts w:cs="Arial"/>
              </w:rPr>
            </w:pPr>
            <w:r w:rsidRPr="38E6A229">
              <w:rPr>
                <w:rFonts w:cs="Arial"/>
              </w:rPr>
              <w:lastRenderedPageBreak/>
              <w:t>Electricity System Operator Licence or ESO Licence</w:t>
            </w:r>
          </w:p>
        </w:tc>
        <w:tc>
          <w:tcPr>
            <w:tcW w:w="6634" w:type="dxa"/>
          </w:tcPr>
          <w:p w14:paraId="2FA7907A" w14:textId="5C0D4FEF" w:rsidR="09B54F35" w:rsidRDefault="09B54F35" w:rsidP="004E64E8">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93310B" w:rsidRPr="007E0B31" w14:paraId="2AA8471F" w14:textId="77777777" w:rsidTr="2F419186">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2F419186">
        <w:trPr>
          <w:cantSplit/>
          <w:trHeight w:val="300"/>
        </w:trPr>
        <w:tc>
          <w:tcPr>
            <w:tcW w:w="2884" w:type="dxa"/>
          </w:tcPr>
          <w:p w14:paraId="0EF67118" w14:textId="601C9E4C" w:rsidR="075A215F" w:rsidRDefault="075A215F" w:rsidP="004E64E8">
            <w:pPr>
              <w:pStyle w:val="Arial11Bold"/>
              <w:rPr>
                <w:rFonts w:cs="Arial"/>
              </w:rPr>
            </w:pPr>
            <w:r w:rsidRPr="38E6A229">
              <w:rPr>
                <w:rFonts w:cs="Arial"/>
              </w:rPr>
              <w:t>Electricity Ten Year Statement</w:t>
            </w:r>
          </w:p>
        </w:tc>
        <w:tc>
          <w:tcPr>
            <w:tcW w:w="6634" w:type="dxa"/>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2F419186">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227AE4" w:rsidRPr="00045E74" w14:paraId="4C43C0AF" w14:textId="77777777" w:rsidTr="2F419186">
        <w:trPr>
          <w:cantSplit/>
        </w:trPr>
        <w:tc>
          <w:tcPr>
            <w:tcW w:w="2884" w:type="dxa"/>
          </w:tcPr>
          <w:p w14:paraId="6965C03B" w14:textId="52FAFDF4" w:rsidR="00227AE4" w:rsidRPr="002510FF" w:rsidRDefault="005A27C2" w:rsidP="009871B0">
            <w:pPr>
              <w:pStyle w:val="Arial11Bold"/>
              <w:rPr>
                <w:rFonts w:cs="Arial"/>
              </w:rPr>
            </w:pPr>
            <w:r>
              <w:rPr>
                <w:rFonts w:cs="Arial"/>
              </w:rPr>
              <w:t>Electronic Communication Platform</w:t>
            </w:r>
          </w:p>
        </w:tc>
        <w:tc>
          <w:tcPr>
            <w:tcW w:w="6634" w:type="dxa"/>
          </w:tcPr>
          <w:p w14:paraId="7F8C8127" w14:textId="677FE27D" w:rsidR="00227AE4" w:rsidRPr="002510FF" w:rsidRDefault="005A27C2" w:rsidP="009871B0">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9871B0" w:rsidRPr="00045E74" w14:paraId="7C353F29" w14:textId="77777777" w:rsidTr="2F419186">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2F419186">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2F419186">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2F419186">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2F419186">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2F419186">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Deenergisation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2F419186">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2F419186">
        <w:trPr>
          <w:cantSplit/>
        </w:trPr>
        <w:tc>
          <w:tcPr>
            <w:tcW w:w="2884" w:type="dxa"/>
          </w:tcPr>
          <w:p w14:paraId="273D1FA4" w14:textId="77777777" w:rsidR="009871B0" w:rsidRPr="007E0B31" w:rsidRDefault="009871B0" w:rsidP="009871B0">
            <w:pPr>
              <w:pStyle w:val="Arial11Bold"/>
              <w:rPr>
                <w:rFonts w:cs="Arial"/>
              </w:rPr>
            </w:pPr>
            <w:r w:rsidRPr="007E0B31">
              <w:rPr>
                <w:rFonts w:cs="Arial"/>
              </w:rPr>
              <w:t>Emergency Deenergisation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2F419186">
        <w:trPr>
          <w:cantSplit/>
        </w:trPr>
        <w:tc>
          <w:tcPr>
            <w:tcW w:w="2884" w:type="dxa"/>
          </w:tcPr>
          <w:p w14:paraId="5E4F87D8" w14:textId="77777777" w:rsidR="009871B0" w:rsidRPr="007E0B31" w:rsidRDefault="009871B0" w:rsidP="009871B0">
            <w:pPr>
              <w:pStyle w:val="Arial11Bold"/>
              <w:rPr>
                <w:rFonts w:cs="Arial"/>
              </w:rPr>
            </w:pPr>
            <w:r w:rsidRPr="007E0B31">
              <w:rPr>
                <w:rFonts w:cs="Arial"/>
              </w:rPr>
              <w:lastRenderedPageBreak/>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BE0276" w:rsidRPr="007E0B31" w14:paraId="60651D30" w14:textId="77777777" w:rsidTr="2F419186">
        <w:trPr>
          <w:cantSplit/>
          <w:ins w:id="62" w:author="Lizzie Timmins (NESO)" w:date="2025-04-14T11:05:00Z"/>
        </w:trPr>
        <w:tc>
          <w:tcPr>
            <w:tcW w:w="2884" w:type="dxa"/>
          </w:tcPr>
          <w:p w14:paraId="44271822" w14:textId="08C1D656" w:rsidR="00BE0276" w:rsidRPr="007E0B31" w:rsidRDefault="00BE0276" w:rsidP="00BE0276">
            <w:pPr>
              <w:pStyle w:val="Arial11Bold"/>
              <w:rPr>
                <w:ins w:id="63" w:author="Lizzie Timmins (NESO)" w:date="2025-04-14T11:05:00Z"/>
                <w:rFonts w:cs="Arial"/>
              </w:rPr>
            </w:pPr>
            <w:ins w:id="64" w:author="Lizzie Timmins (NESO)" w:date="2025-04-14T11:05:00Z">
              <w:r w:rsidRPr="009373CB">
                <w:t xml:space="preserve">Emergency Response Team </w:t>
              </w:r>
            </w:ins>
          </w:p>
        </w:tc>
        <w:tc>
          <w:tcPr>
            <w:tcW w:w="6634" w:type="dxa"/>
          </w:tcPr>
          <w:p w14:paraId="2AD59FED" w14:textId="32CA8145" w:rsidR="00BE0276" w:rsidRPr="024814CE" w:rsidRDefault="00BE0276" w:rsidP="00BE0276">
            <w:pPr>
              <w:pStyle w:val="TableArial11"/>
              <w:rPr>
                <w:ins w:id="65" w:author="Lizzie Timmins (NESO)" w:date="2025-04-14T11:05:00Z"/>
                <w:rFonts w:cs="Arial"/>
              </w:rPr>
            </w:pPr>
            <w:ins w:id="66" w:author="Lizzie Timmins (NESO)" w:date="2025-04-14T11:05:00Z">
              <w:r>
                <w:rPr>
                  <w:bCs/>
                </w:rPr>
                <w:t xml:space="preserve">A group </w:t>
              </w:r>
            </w:ins>
            <w:ins w:id="67" w:author="Rebecca Scott (NESO)" w:date="2025-04-16T16:10:00Z">
              <w:r w:rsidR="00F759B7">
                <w:rPr>
                  <w:bCs/>
                </w:rPr>
                <w:t>constituted by</w:t>
              </w:r>
            </w:ins>
            <w:ins w:id="68" w:author="Rebecca Scott (NESO)" w:date="2025-04-16T16:11:00Z">
              <w:r w:rsidR="002D7C56">
                <w:rPr>
                  <w:bCs/>
                </w:rPr>
                <w:t xml:space="preserve"> </w:t>
              </w:r>
              <w:r w:rsidR="00E07297">
                <w:rPr>
                  <w:bCs/>
                </w:rPr>
                <w:t>the</w:t>
              </w:r>
            </w:ins>
            <w:ins w:id="69" w:author="Rebecca Scott [NESO]" w:date="2025-06-30T08:43:00Z" w16du:dateUtc="2025-06-30T07:43:00Z">
              <w:r w:rsidR="00055EA2">
                <w:rPr>
                  <w:bCs/>
                </w:rPr>
                <w:t xml:space="preserve"> relevant government department for </w:t>
              </w:r>
              <w:r w:rsidR="00A3210F">
                <w:rPr>
                  <w:bCs/>
                </w:rPr>
                <w:t xml:space="preserve">energy, </w:t>
              </w:r>
            </w:ins>
            <w:ins w:id="70" w:author="Lizzie Timmins (NESO)" w:date="2025-04-14T11:05:00Z">
              <w:r>
                <w:rPr>
                  <w:bCs/>
                </w:rPr>
                <w:t>containing representation</w:t>
              </w:r>
            </w:ins>
            <w:ins w:id="71" w:author="Rebecca Scott (NESO)" w:date="2025-04-16T16:12:00Z">
              <w:r w:rsidR="00036CCF">
                <w:rPr>
                  <w:bCs/>
                </w:rPr>
                <w:t xml:space="preserve"> from </w:t>
              </w:r>
            </w:ins>
            <w:ins w:id="72" w:author="Lizzie Timmins (NESO)" w:date="2025-05-20T10:28:00Z">
              <w:r w:rsidR="00872EA3">
                <w:rPr>
                  <w:bCs/>
                </w:rPr>
                <w:t xml:space="preserve">the UK </w:t>
              </w:r>
            </w:ins>
            <w:ins w:id="73" w:author="Rebecca Scott (NESO)" w:date="2025-04-16T16:12:00Z">
              <w:r w:rsidR="00036CCF">
                <w:rPr>
                  <w:bCs/>
                </w:rPr>
                <w:t xml:space="preserve">government, </w:t>
              </w:r>
            </w:ins>
            <w:ins w:id="74" w:author="Rebecca Scott [NESO]" w:date="2025-06-30T08:42:00Z" w16du:dateUtc="2025-06-30T07:42:00Z">
              <w:r w:rsidR="009A6DC3" w:rsidRPr="00FC1CC0">
                <w:rPr>
                  <w:bCs/>
                </w:rPr>
                <w:t>the</w:t>
              </w:r>
            </w:ins>
            <w:ins w:id="75" w:author="Rebecca Scott (NESO)" w:date="2025-04-16T16:12:00Z">
              <w:r w:rsidR="00036CCF">
                <w:rPr>
                  <w:b/>
                </w:rPr>
                <w:t xml:space="preserve"> Authority</w:t>
              </w:r>
              <w:r w:rsidR="00036CCF">
                <w:rPr>
                  <w:bCs/>
                </w:rPr>
                <w:t xml:space="preserve">, </w:t>
              </w:r>
              <w:r w:rsidR="00036CCF">
                <w:rPr>
                  <w:b/>
                </w:rPr>
                <w:t>The Company</w:t>
              </w:r>
              <w:r w:rsidR="00036CCF">
                <w:rPr>
                  <w:bCs/>
                </w:rPr>
                <w:t>, and</w:t>
              </w:r>
            </w:ins>
            <w:ins w:id="76" w:author="Lizzie Timmins (NESO)" w:date="2025-04-14T11:05:00Z">
              <w:r>
                <w:rPr>
                  <w:bCs/>
                </w:rPr>
                <w:t xml:space="preserve"> </w:t>
              </w:r>
            </w:ins>
            <w:ins w:id="77" w:author="Rebecca Scott (NESO)" w:date="2025-04-16T16:12:00Z">
              <w:r w:rsidR="00650DF6">
                <w:rPr>
                  <w:bCs/>
                </w:rPr>
                <w:t>impacted</w:t>
              </w:r>
            </w:ins>
            <w:ins w:id="78" w:author="Lizzie Timmins (NESO)" w:date="2025-04-14T11:05:00Z">
              <w:r>
                <w:rPr>
                  <w:bCs/>
                </w:rPr>
                <w:t xml:space="preserve"> industry</w:t>
              </w:r>
            </w:ins>
            <w:ins w:id="79" w:author="Rebecca Scott (NESO)" w:date="2025-04-16T16:12:00Z">
              <w:r w:rsidR="00650DF6">
                <w:rPr>
                  <w:bCs/>
                </w:rPr>
                <w:t xml:space="preserve"> </w:t>
              </w:r>
            </w:ins>
            <w:ins w:id="80" w:author="Rebecca Scott (NESO)" w:date="2025-04-16T16:13:00Z">
              <w:r w:rsidR="00650DF6">
                <w:rPr>
                  <w:bCs/>
                </w:rPr>
                <w:t>organisations</w:t>
              </w:r>
            </w:ins>
            <w:ins w:id="81" w:author="Lizzie Timmins (NESO)" w:date="2025-04-14T11:05:00Z">
              <w:r>
                <w:rPr>
                  <w:bCs/>
                </w:rPr>
                <w:t xml:space="preserve"> that meets during an emergency situation to discuss the actions that </w:t>
              </w:r>
            </w:ins>
            <w:ins w:id="82" w:author="Rebecca Scott [NESO]" w:date="2025-06-30T08:42:00Z" w16du:dateUtc="2025-06-30T07:42:00Z">
              <w:r w:rsidR="00055EA2">
                <w:rPr>
                  <w:bCs/>
                </w:rPr>
                <w:t>shall</w:t>
              </w:r>
            </w:ins>
            <w:ins w:id="83" w:author="Rebecca Scott (NESO)" w:date="2025-04-16T16:13:00Z">
              <w:r w:rsidR="00EA0D16">
                <w:rPr>
                  <w:bCs/>
                </w:rPr>
                <w:t xml:space="preserve"> collectively be</w:t>
              </w:r>
            </w:ins>
            <w:ins w:id="84" w:author="Lizzie Timmins (NESO)" w:date="2025-04-14T11:05:00Z">
              <w:r>
                <w:rPr>
                  <w:bCs/>
                </w:rPr>
                <w:t xml:space="preserve"> take</w:t>
              </w:r>
            </w:ins>
            <w:ins w:id="85" w:author="Rebecca Scott (NESO)" w:date="2025-04-16T16:13:00Z">
              <w:r w:rsidR="00EA0D16">
                <w:rPr>
                  <w:bCs/>
                </w:rPr>
                <w:t>n</w:t>
              </w:r>
            </w:ins>
            <w:ins w:id="86" w:author="Lizzie Timmins (NESO)" w:date="2025-04-14T11:05:00Z">
              <w:r>
                <w:rPr>
                  <w:bCs/>
                </w:rPr>
                <w:t xml:space="preserve"> to address the emergency situation. </w:t>
              </w:r>
            </w:ins>
          </w:p>
        </w:tc>
      </w:tr>
      <w:tr w:rsidR="009871B0" w:rsidRPr="007E0B31" w14:paraId="0B7E24DC" w14:textId="77777777" w:rsidTr="2F419186">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9871B0" w:rsidRPr="007E0B31" w14:paraId="1177F5BF" w14:textId="77777777" w:rsidTr="2F419186">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2F419186">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2F419186">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2F419186">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2F419186">
        <w:trPr>
          <w:cantSplit/>
        </w:trPr>
        <w:tc>
          <w:tcPr>
            <w:tcW w:w="2884" w:type="dxa"/>
          </w:tcPr>
          <w:p w14:paraId="5B18CA36" w14:textId="4AA74331" w:rsidR="009871B0" w:rsidRPr="007E0B31" w:rsidRDefault="009871B0" w:rsidP="009871B0">
            <w:pPr>
              <w:pStyle w:val="Arial11Bold"/>
              <w:rPr>
                <w:rFonts w:cs="Arial"/>
              </w:rPr>
            </w:pPr>
            <w:bookmarkStart w:id="87"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87"/>
          </w:p>
        </w:tc>
        <w:tc>
          <w:tcPr>
            <w:tcW w:w="6634" w:type="dxa"/>
          </w:tcPr>
          <w:p w14:paraId="611268A9" w14:textId="49E96478" w:rsidR="009871B0" w:rsidRPr="007E0B31" w:rsidRDefault="009871B0" w:rsidP="009871B0">
            <w:pPr>
              <w:pStyle w:val="TableArial11"/>
              <w:rPr>
                <w:rFonts w:cs="Arial"/>
                <w:i/>
              </w:rPr>
            </w:pPr>
            <w:bookmarkStart w:id="88"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88"/>
          </w:p>
        </w:tc>
      </w:tr>
      <w:tr w:rsidR="009871B0" w:rsidRPr="007E0B31" w14:paraId="2950C7E5" w14:textId="77777777" w:rsidTr="2F419186">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2F419186">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the </w:t>
            </w:r>
            <w:r w:rsidR="38E29A1B" w:rsidRPr="38E6A229">
              <w:rPr>
                <w:rFonts w:cs="Arial"/>
              </w:rPr>
              <w:t xml:space="preserve"> nine</w:t>
            </w:r>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2F419186">
        <w:trPr>
          <w:cantSplit/>
        </w:trPr>
        <w:tc>
          <w:tcPr>
            <w:tcW w:w="2884"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2F419186">
        <w:trPr>
          <w:cantSplit/>
        </w:trPr>
        <w:tc>
          <w:tcPr>
            <w:tcW w:w="2884"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2F419186">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2F419186">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279ACA04" w:rsidRPr="38E6A229">
              <w:rPr>
                <w:rFonts w:cs="Arial"/>
                <w:b/>
                <w:bCs/>
              </w:rPr>
              <w:t xml:space="preserve"> Assimilated</w:t>
            </w:r>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2F419186">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2F419186">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2F419186">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2F419186">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2F419186">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2F419186">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2F419186">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2F419186">
        <w:trPr>
          <w:cantSplit/>
        </w:trPr>
        <w:tc>
          <w:tcPr>
            <w:tcW w:w="2884"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2F419186">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2F419186">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2F419186">
        <w:trPr>
          <w:cantSplit/>
        </w:trPr>
        <w:tc>
          <w:tcPr>
            <w:tcW w:w="2884" w:type="dxa"/>
          </w:tcPr>
          <w:p w14:paraId="59299B3E" w14:textId="77777777" w:rsidR="009871B0" w:rsidRPr="007E0B31" w:rsidRDefault="009871B0" w:rsidP="009871B0">
            <w:pPr>
              <w:pStyle w:val="Arial11Bold"/>
              <w:rPr>
                <w:rFonts w:cs="Arial"/>
              </w:rPr>
            </w:pPr>
            <w:r w:rsidRPr="007E0B31">
              <w:rPr>
                <w:rFonts w:cs="Arial"/>
              </w:rPr>
              <w:t>Exemptable</w:t>
            </w:r>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2F419186">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t>Torness</w:t>
            </w:r>
          </w:p>
        </w:tc>
      </w:tr>
      <w:tr w:rsidR="009871B0" w:rsidRPr="007E0B31" w14:paraId="6650020C" w14:textId="77777777" w:rsidTr="2F419186">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2F419186">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2F419186">
        <w:trPr>
          <w:cantSplit/>
        </w:trPr>
        <w:tc>
          <w:tcPr>
            <w:tcW w:w="2884"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2F419186">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2F419186">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2F419186">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2F419186">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2F419186">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BE0276" w:rsidRPr="007E0B31" w14:paraId="78970B9C" w14:textId="77777777" w:rsidTr="2F419186">
        <w:trPr>
          <w:cantSplit/>
          <w:ins w:id="89" w:author="Lizzie Timmins (NESO)" w:date="2025-04-14T11:06:00Z"/>
        </w:trPr>
        <w:tc>
          <w:tcPr>
            <w:tcW w:w="2884" w:type="dxa"/>
          </w:tcPr>
          <w:p w14:paraId="0D2E3B1D" w14:textId="00782C2F" w:rsidR="00BE0276" w:rsidRPr="007E0B31" w:rsidRDefault="00BE0276" w:rsidP="00BE0276">
            <w:pPr>
              <w:pStyle w:val="Arial11Bold"/>
              <w:rPr>
                <w:ins w:id="90" w:author="Lizzie Timmins (NESO)" w:date="2025-04-14T11:06:00Z"/>
                <w:rFonts w:cs="Arial"/>
              </w:rPr>
            </w:pPr>
            <w:ins w:id="91" w:author="Lizzie Timmins (NESO)" w:date="2025-04-14T11:06:00Z">
              <w:r>
                <w:rPr>
                  <w:rFonts w:cs="Arial"/>
                </w:rPr>
                <w:t xml:space="preserve">Fast </w:t>
              </w:r>
              <w:r w:rsidRPr="00BE0276">
                <w:rPr>
                  <w:rFonts w:cs="Arial"/>
                </w:rPr>
                <w:t>Load</w:t>
              </w:r>
              <w:r>
                <w:rPr>
                  <w:rFonts w:cs="Arial"/>
                </w:rPr>
                <w:t xml:space="preserve"> Block</w:t>
              </w:r>
            </w:ins>
          </w:p>
        </w:tc>
        <w:tc>
          <w:tcPr>
            <w:tcW w:w="6634" w:type="dxa"/>
          </w:tcPr>
          <w:p w14:paraId="419E7FBB" w14:textId="1F9414FA" w:rsidR="00BE0276" w:rsidRPr="007E0B31" w:rsidRDefault="00BE0276" w:rsidP="00BE0276">
            <w:pPr>
              <w:pStyle w:val="TableArial11"/>
              <w:rPr>
                <w:ins w:id="92" w:author="Lizzie Timmins (NESO)" w:date="2025-04-14T11:06:00Z"/>
                <w:rFonts w:cs="Arial"/>
              </w:rPr>
            </w:pPr>
            <w:ins w:id="93" w:author="Lizzie Timmins (NESO)" w:date="2025-04-14T11:06:00Z">
              <w:r>
                <w:t xml:space="preserve">A </w:t>
              </w:r>
              <w:r w:rsidRPr="2F419186">
                <w:rPr>
                  <w:b/>
                  <w:bCs/>
                </w:rPr>
                <w:t>Load Block</w:t>
              </w:r>
              <w:r>
                <w:t xml:space="preserve"> that can be disconnected by a </w:t>
              </w:r>
              <w:r w:rsidRPr="2F419186">
                <w:rPr>
                  <w:b/>
                  <w:bCs/>
                </w:rPr>
                <w:t>Network Operator</w:t>
              </w:r>
              <w:r>
                <w:t xml:space="preserve"> within the timescale set out in OC6.5</w:t>
              </w:r>
            </w:ins>
            <w:ins w:id="94" w:author="Rebecca Scott [NESO]" w:date="2025-08-27T16:49:00Z" w16du:dateUtc="2025-08-27T15:49:00Z">
              <w:r w:rsidR="00F62E3A">
                <w:t>.4</w:t>
              </w:r>
            </w:ins>
            <w:ins w:id="95" w:author="Lizzie Timmins (NESO)" w:date="2025-04-14T11:06:00Z">
              <w:r>
                <w:t xml:space="preserve"> when instructed by </w:t>
              </w:r>
              <w:r w:rsidRPr="2F419186">
                <w:rPr>
                  <w:b/>
                  <w:bCs/>
                </w:rPr>
                <w:t>The Company</w:t>
              </w:r>
              <w:r>
                <w:t xml:space="preserve"> and which shall be designated by the </w:t>
              </w:r>
              <w:r w:rsidRPr="2F419186">
                <w:rPr>
                  <w:b/>
                  <w:bCs/>
                </w:rPr>
                <w:t>Network Operator</w:t>
              </w:r>
              <w:r>
                <w:t xml:space="preserve"> with a unique identifier </w:t>
              </w:r>
            </w:ins>
            <w:ins w:id="96" w:author="Rebecca Scott (NESO)" w:date="2025-04-16T09:02:00Z">
              <w:r w:rsidR="005E4AB8">
                <w:t>‘</w:t>
              </w:r>
            </w:ins>
            <w:ins w:id="97" w:author="Lizzie Timmins (NESO)" w:date="2025-04-14T11:06:00Z">
              <w:r>
                <w:t>R</w:t>
              </w:r>
            </w:ins>
            <w:ins w:id="98" w:author="Rebecca Scott (NESO)" w:date="2025-04-16T09:02:00Z">
              <w:r w:rsidR="005E4AB8">
                <w:t>’</w:t>
              </w:r>
            </w:ins>
            <w:ins w:id="99" w:author="Lizzie Timmins (NESO)" w:date="2025-04-14T11:06:00Z">
              <w:r>
                <w:t xml:space="preserve">, </w:t>
              </w:r>
            </w:ins>
            <w:ins w:id="100" w:author="Rebecca Scott (NESO)" w:date="2025-04-16T09:02:00Z">
              <w:r w:rsidR="005E4AB8">
                <w:t>‘</w:t>
              </w:r>
            </w:ins>
            <w:ins w:id="101" w:author="Lizzie Timmins (NESO)" w:date="2025-04-14T11:06:00Z">
              <w:r>
                <w:t>S</w:t>
              </w:r>
            </w:ins>
            <w:ins w:id="102" w:author="Rebecca Scott (NESO)" w:date="2025-04-16T09:02:00Z">
              <w:r w:rsidR="005E4AB8">
                <w:t>’</w:t>
              </w:r>
            </w:ins>
            <w:ins w:id="103" w:author="Lizzie Timmins (NESO)" w:date="2025-04-14T11:06:00Z">
              <w:r>
                <w:t xml:space="preserve">, </w:t>
              </w:r>
            </w:ins>
            <w:ins w:id="104" w:author="Rebecca Scott (NESO)" w:date="2025-04-16T09:02:00Z">
              <w:r w:rsidR="005E4AB8">
                <w:t>‘</w:t>
              </w:r>
            </w:ins>
            <w:ins w:id="105" w:author="Lizzie Timmins (NESO)" w:date="2025-04-14T11:06:00Z">
              <w:r>
                <w:t>T</w:t>
              </w:r>
            </w:ins>
            <w:ins w:id="106" w:author="Rebecca Scott (NESO)" w:date="2025-04-16T09:02:00Z">
              <w:r w:rsidR="005E4AB8">
                <w:t>’</w:t>
              </w:r>
            </w:ins>
            <w:ins w:id="107" w:author="Lizzie Timmins (NESO)" w:date="2025-04-14T11:06:00Z">
              <w:r>
                <w:t xml:space="preserve"> or </w:t>
              </w:r>
            </w:ins>
            <w:ins w:id="108" w:author="Rebecca Scott (NESO)" w:date="2025-04-16T09:02:00Z">
              <w:r w:rsidR="005E4AB8">
                <w:t>‘</w:t>
              </w:r>
            </w:ins>
            <w:ins w:id="109" w:author="Lizzie Timmins (NESO)" w:date="2025-04-14T11:06:00Z">
              <w:r>
                <w:t>U</w:t>
              </w:r>
            </w:ins>
            <w:ins w:id="110" w:author="Rebecca Scott (NESO)" w:date="2025-04-16T09:02:00Z">
              <w:r w:rsidR="005E4AB8">
                <w:t>’</w:t>
              </w:r>
            </w:ins>
            <w:ins w:id="111" w:author="Lizzie Timmins (NESO)" w:date="2025-04-14T11:06:00Z">
              <w:r>
                <w:t xml:space="preserve"> (in accordance with the Electricity Supply Emergency Code).</w:t>
              </w:r>
            </w:ins>
          </w:p>
        </w:tc>
      </w:tr>
      <w:tr w:rsidR="009871B0" w:rsidRPr="007E0B31" w14:paraId="11605031" w14:textId="77777777" w:rsidTr="2F419186">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2F419186">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2F419186">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lastRenderedPageBreak/>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2F419186">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2F419186">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2F419186">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2F419186">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2F419186">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2F419186">
        <w:trPr>
          <w:cantSplit/>
        </w:trPr>
        <w:tc>
          <w:tcPr>
            <w:tcW w:w="2884" w:type="dxa"/>
          </w:tcPr>
          <w:p w14:paraId="1AE62D52" w14:textId="0707DBC7" w:rsidR="00F81D7C" w:rsidRPr="00CB537D" w:rsidRDefault="00F81D7C" w:rsidP="00F81D7C">
            <w:pPr>
              <w:pStyle w:val="Arial11Bold"/>
            </w:pPr>
            <w:r w:rsidRPr="00C65C3A">
              <w:rPr>
                <w:bCs/>
              </w:rPr>
              <w:t>Final-Balancing Compliance Notification  </w:t>
            </w:r>
          </w:p>
        </w:tc>
        <w:tc>
          <w:tcPr>
            <w:tcW w:w="6634"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2F419186">
        <w:trPr>
          <w:cantSplit/>
        </w:trPr>
        <w:tc>
          <w:tcPr>
            <w:tcW w:w="2884"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2F419186">
        <w:trPr>
          <w:cantSplit/>
        </w:trPr>
        <w:tc>
          <w:tcPr>
            <w:tcW w:w="2884" w:type="dxa"/>
          </w:tcPr>
          <w:p w14:paraId="24A46B59" w14:textId="6EF2404B" w:rsidR="00F81D7C" w:rsidRPr="007E0B31" w:rsidRDefault="00F81D7C" w:rsidP="00F81D7C">
            <w:pPr>
              <w:pStyle w:val="Arial11Bold"/>
              <w:rPr>
                <w:rFonts w:cs="Arial"/>
              </w:rPr>
            </w:pPr>
            <w:bookmarkStart w:id="112" w:name="_DV_C20"/>
            <w:r w:rsidRPr="007E0B31">
              <w:rPr>
                <w:rFonts w:cs="Arial"/>
              </w:rPr>
              <w:lastRenderedPageBreak/>
              <w:t xml:space="preserve">Final Operational Notification </w:t>
            </w:r>
            <w:r w:rsidRPr="007E0B31">
              <w:rPr>
                <w:rFonts w:cs="Arial"/>
                <w:b w:val="0"/>
              </w:rPr>
              <w:t>or</w:t>
            </w:r>
            <w:r w:rsidRPr="007E0B31">
              <w:rPr>
                <w:rFonts w:cs="Arial"/>
              </w:rPr>
              <w:t xml:space="preserve"> FON </w:t>
            </w:r>
            <w:bookmarkEnd w:id="112"/>
          </w:p>
        </w:tc>
        <w:tc>
          <w:tcPr>
            <w:tcW w:w="6634" w:type="dxa"/>
          </w:tcPr>
          <w:p w14:paraId="52B70B80" w14:textId="1AE703F3" w:rsidR="00F81D7C" w:rsidRPr="007E0B31" w:rsidRDefault="00F81D7C" w:rsidP="00F81D7C">
            <w:pPr>
              <w:pStyle w:val="TableArial11"/>
              <w:rPr>
                <w:rFonts w:cs="Arial"/>
              </w:rPr>
            </w:pPr>
            <w:bookmarkStart w:id="113"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113"/>
          </w:p>
          <w:p w14:paraId="534102FE" w14:textId="77777777" w:rsidR="00F81D7C" w:rsidRPr="007E0B31" w:rsidRDefault="00F81D7C" w:rsidP="00F81D7C">
            <w:pPr>
              <w:pStyle w:val="TableArial11"/>
              <w:ind w:left="567" w:hanging="567"/>
              <w:rPr>
                <w:rFonts w:cs="Arial"/>
              </w:rPr>
            </w:pPr>
            <w:bookmarkStart w:id="114" w:name="_DV_C22"/>
            <w:r w:rsidRPr="007E0B31">
              <w:rPr>
                <w:rFonts w:cs="Arial"/>
              </w:rPr>
              <w:t>(a)</w:t>
            </w:r>
            <w:r w:rsidRPr="007E0B31">
              <w:rPr>
                <w:rFonts w:cs="Arial"/>
              </w:rPr>
              <w:tab/>
              <w:t>with the Grid Code, (or where they apply, that relevant derogations have been granted), and</w:t>
            </w:r>
            <w:bookmarkEnd w:id="114"/>
          </w:p>
          <w:p w14:paraId="001CADC8" w14:textId="77777777" w:rsidR="00F81D7C" w:rsidRPr="007E0B31" w:rsidRDefault="00F81D7C" w:rsidP="00F81D7C">
            <w:pPr>
              <w:pStyle w:val="TableArial11"/>
              <w:ind w:left="567" w:hanging="567"/>
              <w:rPr>
                <w:rFonts w:cs="Arial"/>
              </w:rPr>
            </w:pPr>
            <w:bookmarkStart w:id="115"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15"/>
          </w:p>
          <w:p w14:paraId="67438D86" w14:textId="77777777" w:rsidR="00F81D7C" w:rsidRPr="007E0B31" w:rsidRDefault="00F81D7C" w:rsidP="00F81D7C">
            <w:pPr>
              <w:pStyle w:val="TableArial11"/>
              <w:rPr>
                <w:rFonts w:cs="Arial"/>
                <w:u w:val="single"/>
              </w:rPr>
            </w:pPr>
            <w:bookmarkStart w:id="116"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116"/>
          </w:p>
        </w:tc>
      </w:tr>
      <w:tr w:rsidR="00F81D7C" w:rsidRPr="007E0B31" w14:paraId="197251CB" w14:textId="77777777" w:rsidTr="2F419186">
        <w:trPr>
          <w:cantSplit/>
        </w:trPr>
        <w:tc>
          <w:tcPr>
            <w:tcW w:w="2884" w:type="dxa"/>
          </w:tcPr>
          <w:p w14:paraId="004E90B7" w14:textId="77777777" w:rsidR="00F81D7C" w:rsidRPr="007E0B31" w:rsidRDefault="00F81D7C" w:rsidP="00F81D7C">
            <w:pPr>
              <w:pStyle w:val="Arial11Bold"/>
              <w:rPr>
                <w:rFonts w:cs="Arial"/>
              </w:rPr>
            </w:pPr>
            <w:r w:rsidRPr="007E0B31">
              <w:rPr>
                <w:rFonts w:cs="Arial"/>
              </w:rPr>
              <w:t>Final Physical Notification Data</w:t>
            </w:r>
          </w:p>
        </w:tc>
        <w:tc>
          <w:tcPr>
            <w:tcW w:w="6634"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2F419186">
        <w:trPr>
          <w:cantSplit/>
        </w:trPr>
        <w:tc>
          <w:tcPr>
            <w:tcW w:w="2884" w:type="dxa"/>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2F419186">
        <w:trPr>
          <w:cantSplit/>
        </w:trPr>
        <w:tc>
          <w:tcPr>
            <w:tcW w:w="2884" w:type="dxa"/>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2F419186">
        <w:trPr>
          <w:cantSplit/>
        </w:trPr>
        <w:tc>
          <w:tcPr>
            <w:tcW w:w="2884"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2F419186">
        <w:trPr>
          <w:cantSplit/>
        </w:trPr>
        <w:tc>
          <w:tcPr>
            <w:tcW w:w="2884"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2F419186">
        <w:trPr>
          <w:cantSplit/>
        </w:trPr>
        <w:tc>
          <w:tcPr>
            <w:tcW w:w="2884"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2F419186">
        <w:trPr>
          <w:cantSplit/>
        </w:trPr>
        <w:tc>
          <w:tcPr>
            <w:tcW w:w="2884" w:type="dxa"/>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2F419186">
        <w:trPr>
          <w:cantSplit/>
        </w:trPr>
        <w:tc>
          <w:tcPr>
            <w:tcW w:w="2884" w:type="dxa"/>
          </w:tcPr>
          <w:p w14:paraId="2530D328" w14:textId="77777777" w:rsidR="00F81D7C" w:rsidRPr="007E0B31" w:rsidRDefault="00F81D7C" w:rsidP="00F81D7C">
            <w:pPr>
              <w:pStyle w:val="Arial11Bold"/>
              <w:rPr>
                <w:rFonts w:cs="Arial"/>
              </w:rPr>
            </w:pPr>
            <w:r w:rsidRPr="007E0B31">
              <w:rPr>
                <w:rFonts w:cs="Arial"/>
              </w:rPr>
              <w:t>Frequency</w:t>
            </w:r>
          </w:p>
        </w:tc>
        <w:tc>
          <w:tcPr>
            <w:tcW w:w="6634"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2F419186">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2F419186">
        <w:trPr>
          <w:cantSplit/>
        </w:trPr>
        <w:tc>
          <w:tcPr>
            <w:tcW w:w="2884"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2F419186">
        <w:trPr>
          <w:cantSplit/>
        </w:trPr>
        <w:tc>
          <w:tcPr>
            <w:tcW w:w="2884"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lastRenderedPageBreak/>
              <w:t>Frequency Response Insensitivity</w:t>
            </w:r>
          </w:p>
        </w:tc>
        <w:tc>
          <w:tcPr>
            <w:tcW w:w="6634"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2F419186">
        <w:trPr>
          <w:cantSplit/>
        </w:trPr>
        <w:tc>
          <w:tcPr>
            <w:tcW w:w="2884"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2F419186">
        <w:trPr>
          <w:cantSplit/>
        </w:trPr>
        <w:tc>
          <w:tcPr>
            <w:tcW w:w="2884"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6634"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F81D7C" w:rsidRPr="007E0B31" w14:paraId="35142B58" w14:textId="77777777" w:rsidTr="2F419186">
        <w:trPr>
          <w:cantSplit/>
        </w:trPr>
        <w:tc>
          <w:tcPr>
            <w:tcW w:w="2884" w:type="dxa"/>
          </w:tcPr>
          <w:p w14:paraId="044AA9D6" w14:textId="77777777" w:rsidR="00F81D7C" w:rsidRPr="007E0B31" w:rsidRDefault="00F81D7C" w:rsidP="00F81D7C">
            <w:pPr>
              <w:pStyle w:val="Arial11Bold"/>
              <w:rPr>
                <w:rFonts w:cs="Arial"/>
              </w:rPr>
            </w:pPr>
            <w:r w:rsidRPr="007E0B31">
              <w:rPr>
                <w:rFonts w:cs="Arial"/>
              </w:rPr>
              <w:t>Frequency Sensitive AGR Unit Limit</w:t>
            </w:r>
          </w:p>
        </w:tc>
        <w:tc>
          <w:tcPr>
            <w:tcW w:w="6634"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2F419186">
        <w:trPr>
          <w:cantSplit/>
        </w:trPr>
        <w:tc>
          <w:tcPr>
            <w:tcW w:w="2884"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2F419186">
        <w:trPr>
          <w:cantSplit/>
        </w:trPr>
        <w:tc>
          <w:tcPr>
            <w:tcW w:w="2884"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2F419186">
        <w:trPr>
          <w:cantSplit/>
          <w:trHeight w:val="300"/>
        </w:trPr>
        <w:tc>
          <w:tcPr>
            <w:tcW w:w="2884"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6634" w:type="dxa"/>
          </w:tcPr>
          <w:p w14:paraId="11A2C521" w14:textId="00BA3B99" w:rsidR="1F51953F" w:rsidRDefault="1F51953F" w:rsidP="004E64E8">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F81D7C" w:rsidRPr="007E0B31" w14:paraId="6D481950" w14:textId="77777777" w:rsidTr="2F419186">
        <w:trPr>
          <w:cantSplit/>
        </w:trPr>
        <w:tc>
          <w:tcPr>
            <w:tcW w:w="2884"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F81D7C" w:rsidRPr="007E0B31" w14:paraId="64E5C05F" w14:textId="77777777" w:rsidTr="2F419186">
        <w:trPr>
          <w:cantSplit/>
        </w:trPr>
        <w:tc>
          <w:tcPr>
            <w:tcW w:w="2884"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2F419186">
        <w:trPr>
          <w:cantSplit/>
        </w:trPr>
        <w:tc>
          <w:tcPr>
            <w:tcW w:w="2884" w:type="dxa"/>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2F419186">
        <w:trPr>
          <w:cantSplit/>
        </w:trPr>
        <w:tc>
          <w:tcPr>
            <w:tcW w:w="2884" w:type="dxa"/>
          </w:tcPr>
          <w:p w14:paraId="69164933" w14:textId="77777777" w:rsidR="00F81D7C" w:rsidRPr="007E0B31" w:rsidRDefault="00F81D7C" w:rsidP="00F81D7C">
            <w:pPr>
              <w:pStyle w:val="Arial11Bold"/>
              <w:rPr>
                <w:rFonts w:cs="Arial"/>
              </w:rPr>
            </w:pPr>
            <w:r w:rsidRPr="007E0B31">
              <w:rPr>
                <w:rFonts w:cs="Arial"/>
              </w:rPr>
              <w:lastRenderedPageBreak/>
              <w:t>GB Code User</w:t>
            </w:r>
          </w:p>
        </w:tc>
        <w:tc>
          <w:tcPr>
            <w:tcW w:w="6634"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of:-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2F419186">
        <w:trPr>
          <w:cantSplit/>
        </w:trPr>
        <w:tc>
          <w:tcPr>
            <w:tcW w:w="2884" w:type="dxa"/>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2F419186">
        <w:trPr>
          <w:cantSplit/>
        </w:trPr>
        <w:tc>
          <w:tcPr>
            <w:tcW w:w="2884"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6634"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2F419186">
        <w:trPr>
          <w:cantSplit/>
        </w:trPr>
        <w:tc>
          <w:tcPr>
            <w:tcW w:w="2884" w:type="dxa"/>
          </w:tcPr>
          <w:p w14:paraId="3EA02135" w14:textId="77777777" w:rsidR="00F81D7C" w:rsidRPr="00EE4B2B" w:rsidRDefault="00F81D7C" w:rsidP="00F81D7C">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6634"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2F419186">
        <w:trPr>
          <w:cantSplit/>
        </w:trPr>
        <w:tc>
          <w:tcPr>
            <w:tcW w:w="2884"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2F419186">
        <w:trPr>
          <w:cantSplit/>
        </w:trPr>
        <w:tc>
          <w:tcPr>
            <w:tcW w:w="2884"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2F419186">
        <w:trPr>
          <w:cantSplit/>
        </w:trPr>
        <w:tc>
          <w:tcPr>
            <w:tcW w:w="2884"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2F419186">
        <w:trPr>
          <w:cantSplit/>
        </w:trPr>
        <w:tc>
          <w:tcPr>
            <w:tcW w:w="2884"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2F419186">
        <w:trPr>
          <w:cantSplit/>
        </w:trPr>
        <w:tc>
          <w:tcPr>
            <w:tcW w:w="2884"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2F419186">
        <w:trPr>
          <w:cantSplit/>
        </w:trPr>
        <w:tc>
          <w:tcPr>
            <w:tcW w:w="2884" w:type="dxa"/>
          </w:tcPr>
          <w:p w14:paraId="236BDDC1" w14:textId="77777777" w:rsidR="00F81D7C" w:rsidRPr="007E0B31" w:rsidRDefault="00F81D7C" w:rsidP="00F81D7C">
            <w:pPr>
              <w:pStyle w:val="Arial11Bold"/>
              <w:rPr>
                <w:rFonts w:cs="Arial"/>
              </w:rPr>
            </w:pPr>
            <w:r w:rsidRPr="007E0B31">
              <w:rPr>
                <w:rFonts w:cs="Arial"/>
              </w:rPr>
              <w:t>GCDF</w:t>
            </w:r>
          </w:p>
        </w:tc>
        <w:tc>
          <w:tcPr>
            <w:tcW w:w="6634"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2F419186">
        <w:trPr>
          <w:cantSplit/>
        </w:trPr>
        <w:tc>
          <w:tcPr>
            <w:tcW w:w="2884"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2F419186">
        <w:trPr>
          <w:cantSplit/>
        </w:trPr>
        <w:tc>
          <w:tcPr>
            <w:tcW w:w="2884"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2F419186">
        <w:trPr>
          <w:cantSplit/>
        </w:trPr>
        <w:tc>
          <w:tcPr>
            <w:tcW w:w="2884" w:type="dxa"/>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2F419186">
        <w:trPr>
          <w:cantSplit/>
        </w:trPr>
        <w:tc>
          <w:tcPr>
            <w:tcW w:w="2884" w:type="dxa"/>
          </w:tcPr>
          <w:p w14:paraId="013D7CA3" w14:textId="77777777" w:rsidR="00F81D7C" w:rsidRPr="007E0B31" w:rsidRDefault="00F81D7C" w:rsidP="00F81D7C">
            <w:pPr>
              <w:pStyle w:val="Arial11Bold"/>
              <w:rPr>
                <w:rFonts w:cs="Arial"/>
              </w:rPr>
            </w:pPr>
            <w:r w:rsidRPr="007E0B31">
              <w:rPr>
                <w:rFonts w:cs="Arial"/>
              </w:rPr>
              <w:lastRenderedPageBreak/>
              <w:t>Generating Unit Data</w:t>
            </w:r>
          </w:p>
        </w:tc>
        <w:tc>
          <w:tcPr>
            <w:tcW w:w="6634"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2F419186">
        <w:trPr>
          <w:cantSplit/>
        </w:trPr>
        <w:tc>
          <w:tcPr>
            <w:tcW w:w="2884"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2F419186">
        <w:trPr>
          <w:cantSplit/>
        </w:trPr>
        <w:tc>
          <w:tcPr>
            <w:tcW w:w="2884"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2F419186">
        <w:trPr>
          <w:cantSplit/>
        </w:trPr>
        <w:tc>
          <w:tcPr>
            <w:tcW w:w="2884"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2F419186">
        <w:trPr>
          <w:cantSplit/>
        </w:trPr>
        <w:tc>
          <w:tcPr>
            <w:tcW w:w="2884"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2F419186">
        <w:trPr>
          <w:cantSplit/>
        </w:trPr>
        <w:tc>
          <w:tcPr>
            <w:tcW w:w="2884" w:type="dxa"/>
          </w:tcPr>
          <w:p w14:paraId="28F1FED3" w14:textId="77777777" w:rsidR="00F81D7C" w:rsidRPr="007E0B31" w:rsidRDefault="00F81D7C" w:rsidP="00F81D7C">
            <w:pPr>
              <w:pStyle w:val="Arial11Bold"/>
              <w:rPr>
                <w:rFonts w:cs="Arial"/>
              </w:rPr>
            </w:pPr>
            <w:r w:rsidRPr="007E0B31">
              <w:rPr>
                <w:rFonts w:cs="Arial"/>
              </w:rPr>
              <w:t>Genset</w:t>
            </w:r>
          </w:p>
        </w:tc>
        <w:tc>
          <w:tcPr>
            <w:tcW w:w="6634"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2F419186">
        <w:trPr>
          <w:cantSplit/>
        </w:trPr>
        <w:tc>
          <w:tcPr>
            <w:tcW w:w="2884"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2F419186">
        <w:trPr>
          <w:cantSplit/>
        </w:trPr>
        <w:tc>
          <w:tcPr>
            <w:tcW w:w="2884"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2F419186">
        <w:trPr>
          <w:cantSplit/>
        </w:trPr>
        <w:tc>
          <w:tcPr>
            <w:tcW w:w="2884" w:type="dxa"/>
          </w:tcPr>
          <w:p w14:paraId="3EC6201C" w14:textId="34C4097C" w:rsidR="00F81D7C" w:rsidRPr="00A87826" w:rsidRDefault="00F81D7C" w:rsidP="00F81D7C">
            <w:pPr>
              <w:pStyle w:val="Arial11Bold"/>
            </w:pPr>
            <w:r w:rsidRPr="00A87826">
              <w:t>Governor Deadband</w:t>
            </w:r>
          </w:p>
        </w:tc>
        <w:tc>
          <w:tcPr>
            <w:tcW w:w="6634"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2F419186">
        <w:trPr>
          <w:cantSplit/>
        </w:trPr>
        <w:tc>
          <w:tcPr>
            <w:tcW w:w="2884"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2F419186">
        <w:trPr>
          <w:cantSplit/>
        </w:trPr>
        <w:tc>
          <w:tcPr>
            <w:tcW w:w="2884"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2F419186">
        <w:trPr>
          <w:cantSplit/>
        </w:trPr>
        <w:tc>
          <w:tcPr>
            <w:tcW w:w="2884"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2F419186">
        <w:trPr>
          <w:cantSplit/>
        </w:trPr>
        <w:tc>
          <w:tcPr>
            <w:tcW w:w="2884" w:type="dxa"/>
          </w:tcPr>
          <w:p w14:paraId="2D672D65" w14:textId="77777777" w:rsidR="00F81D7C" w:rsidRPr="007E0B31" w:rsidRDefault="00F81D7C" w:rsidP="00F81D7C">
            <w:pPr>
              <w:pStyle w:val="Arial11Bold"/>
              <w:rPr>
                <w:rFonts w:cs="Arial"/>
              </w:rPr>
            </w:pPr>
            <w:r w:rsidRPr="007E0B31">
              <w:rPr>
                <w:rFonts w:cs="Arial"/>
              </w:rPr>
              <w:lastRenderedPageBreak/>
              <w:t>Grid Code Modification Register</w:t>
            </w:r>
          </w:p>
        </w:tc>
        <w:tc>
          <w:tcPr>
            <w:tcW w:w="6634"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2F419186">
        <w:trPr>
          <w:cantSplit/>
        </w:trPr>
        <w:tc>
          <w:tcPr>
            <w:tcW w:w="2884"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2F419186">
        <w:trPr>
          <w:cantSplit/>
        </w:trPr>
        <w:tc>
          <w:tcPr>
            <w:tcW w:w="2884"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2F419186">
        <w:trPr>
          <w:cantSplit/>
        </w:trPr>
        <w:tc>
          <w:tcPr>
            <w:tcW w:w="2884"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2F419186">
        <w:trPr>
          <w:cantSplit/>
        </w:trPr>
        <w:tc>
          <w:tcPr>
            <w:tcW w:w="2884"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2F419186">
        <w:trPr>
          <w:cantSplit/>
        </w:trPr>
        <w:tc>
          <w:tcPr>
            <w:tcW w:w="2884"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2F419186">
        <w:trPr>
          <w:cantSplit/>
        </w:trPr>
        <w:tc>
          <w:tcPr>
            <w:tcW w:w="2884"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2F419186">
        <w:trPr>
          <w:cantSplit/>
        </w:trPr>
        <w:tc>
          <w:tcPr>
            <w:tcW w:w="2884"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2F419186">
        <w:trPr>
          <w:cantSplit/>
        </w:trPr>
        <w:tc>
          <w:tcPr>
            <w:tcW w:w="2884"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2F419186">
        <w:trPr>
          <w:cantSplit/>
        </w:trPr>
        <w:tc>
          <w:tcPr>
            <w:tcW w:w="2884"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2F419186">
        <w:trPr>
          <w:cantSplit/>
        </w:trPr>
        <w:tc>
          <w:tcPr>
            <w:tcW w:w="2884"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2F419186">
        <w:trPr>
          <w:cantSplit/>
        </w:trPr>
        <w:tc>
          <w:tcPr>
            <w:tcW w:w="2884"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2F419186">
        <w:trPr>
          <w:cantSplit/>
        </w:trPr>
        <w:tc>
          <w:tcPr>
            <w:tcW w:w="2884" w:type="dxa"/>
          </w:tcPr>
          <w:p w14:paraId="6590D0EC" w14:textId="6684818F" w:rsidR="00F81D7C" w:rsidRPr="00585D91" w:rsidRDefault="00F81D7C" w:rsidP="00F81D7C">
            <w:pPr>
              <w:pStyle w:val="Arial11Bold"/>
              <w:rPr>
                <w:rFonts w:cs="Arial"/>
              </w:rPr>
            </w:pPr>
            <w:r w:rsidRPr="002510FF">
              <w:rPr>
                <w:rFonts w:cs="Arial"/>
              </w:rPr>
              <w:lastRenderedPageBreak/>
              <w:t>Grid Forming Capability</w:t>
            </w:r>
          </w:p>
        </w:tc>
        <w:tc>
          <w:tcPr>
            <w:tcW w:w="6634"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2F419186">
        <w:trPr>
          <w:cantSplit/>
        </w:trPr>
        <w:tc>
          <w:tcPr>
            <w:tcW w:w="2884"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2F419186">
        <w:trPr>
          <w:cantSplit/>
        </w:trPr>
        <w:tc>
          <w:tcPr>
            <w:tcW w:w="2884"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2F419186">
        <w:trPr>
          <w:cantSplit/>
        </w:trPr>
        <w:tc>
          <w:tcPr>
            <w:tcW w:w="2884"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2F419186">
        <w:trPr>
          <w:cantSplit/>
        </w:trPr>
        <w:tc>
          <w:tcPr>
            <w:tcW w:w="2884"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2F419186">
        <w:trPr>
          <w:cantSplit/>
        </w:trPr>
        <w:tc>
          <w:tcPr>
            <w:tcW w:w="2884"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2F419186">
        <w:trPr>
          <w:cantSplit/>
        </w:trPr>
        <w:tc>
          <w:tcPr>
            <w:tcW w:w="2884"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2F419186">
        <w:trPr>
          <w:cantSplit/>
        </w:trPr>
        <w:tc>
          <w:tcPr>
            <w:tcW w:w="2884" w:type="dxa"/>
          </w:tcPr>
          <w:p w14:paraId="20405FC8" w14:textId="77777777" w:rsidR="00F81D7C" w:rsidRPr="007E0B31" w:rsidRDefault="00F81D7C" w:rsidP="00F81D7C">
            <w:pPr>
              <w:pStyle w:val="Arial11Bold"/>
              <w:rPr>
                <w:rFonts w:cs="Arial"/>
              </w:rPr>
            </w:pPr>
            <w:r w:rsidRPr="007E0B31">
              <w:rPr>
                <w:rFonts w:cs="Arial"/>
              </w:rPr>
              <w:t>Group</w:t>
            </w:r>
          </w:p>
        </w:tc>
        <w:tc>
          <w:tcPr>
            <w:tcW w:w="6634" w:type="dxa"/>
          </w:tcPr>
          <w:p w14:paraId="60A73BA5" w14:textId="77777777" w:rsidR="00F81D7C" w:rsidRPr="007E0B31" w:rsidRDefault="00F81D7C" w:rsidP="00F81D7C">
            <w:pPr>
              <w:pStyle w:val="TableArial11"/>
              <w:rPr>
                <w:rFonts w:cs="Arial"/>
              </w:rPr>
            </w:pPr>
            <w:bookmarkStart w:id="117"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117"/>
          </w:p>
        </w:tc>
      </w:tr>
      <w:tr w:rsidR="00F81D7C" w:rsidRPr="0079139F" w14:paraId="5A25DA6A" w14:textId="77777777" w:rsidTr="2F419186">
        <w:trPr>
          <w:cantSplit/>
        </w:trPr>
        <w:tc>
          <w:tcPr>
            <w:tcW w:w="2884" w:type="dxa"/>
          </w:tcPr>
          <w:p w14:paraId="704101E4" w14:textId="22CAEA65" w:rsidR="00F81D7C" w:rsidRPr="0079139F" w:rsidRDefault="00F81D7C" w:rsidP="00F81D7C">
            <w:pPr>
              <w:pStyle w:val="Arial11Bold"/>
              <w:rPr>
                <w:rFonts w:cs="Arial"/>
              </w:rPr>
            </w:pPr>
            <w:r w:rsidRPr="0079139F">
              <w:rPr>
                <w:rFonts w:cs="Arial"/>
              </w:rPr>
              <w:t>GSP Group</w:t>
            </w:r>
          </w:p>
        </w:tc>
        <w:tc>
          <w:tcPr>
            <w:tcW w:w="6634"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2F419186">
        <w:trPr>
          <w:cantSplit/>
        </w:trPr>
        <w:tc>
          <w:tcPr>
            <w:tcW w:w="2884" w:type="dxa"/>
          </w:tcPr>
          <w:p w14:paraId="6B31BC4F" w14:textId="77777777" w:rsidR="00F81D7C" w:rsidRPr="007E0B31" w:rsidRDefault="00F81D7C" w:rsidP="00F81D7C">
            <w:pPr>
              <w:pStyle w:val="Arial11Bold"/>
              <w:rPr>
                <w:rFonts w:cs="Arial"/>
              </w:rPr>
            </w:pPr>
            <w:r w:rsidRPr="007E0B31">
              <w:rPr>
                <w:rFonts w:cs="Arial"/>
              </w:rPr>
              <w:lastRenderedPageBreak/>
              <w:t>Headroom</w:t>
            </w:r>
          </w:p>
        </w:tc>
        <w:tc>
          <w:tcPr>
            <w:tcW w:w="6634"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2F419186">
        <w:trPr>
          <w:cantSplit/>
        </w:trPr>
        <w:tc>
          <w:tcPr>
            <w:tcW w:w="2884"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2F419186">
        <w:trPr>
          <w:cantSplit/>
        </w:trPr>
        <w:tc>
          <w:tcPr>
            <w:tcW w:w="2884"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2F419186">
        <w:trPr>
          <w:cantSplit/>
          <w:trHeight w:val="524"/>
        </w:trPr>
        <w:tc>
          <w:tcPr>
            <w:tcW w:w="2884" w:type="dxa"/>
          </w:tcPr>
          <w:p w14:paraId="243671CC" w14:textId="5CC5CA8B" w:rsidR="00F81D7C" w:rsidRPr="009D4B8D" w:rsidRDefault="00F81D7C" w:rsidP="00F81D7C">
            <w:pPr>
              <w:rPr>
                <w:b/>
                <w:bCs/>
              </w:rPr>
            </w:pPr>
            <w:r w:rsidRPr="009D4B8D">
              <w:rPr>
                <w:b/>
                <w:bCs/>
              </w:rPr>
              <w:t>Historic Frequency Data</w:t>
            </w:r>
          </w:p>
        </w:tc>
        <w:tc>
          <w:tcPr>
            <w:tcW w:w="6634"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2F419186">
        <w:trPr>
          <w:cantSplit/>
        </w:trPr>
        <w:tc>
          <w:tcPr>
            <w:tcW w:w="2884" w:type="dxa"/>
          </w:tcPr>
          <w:p w14:paraId="19844254"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2F419186">
        <w:trPr>
          <w:cantSplit/>
        </w:trPr>
        <w:tc>
          <w:tcPr>
            <w:tcW w:w="2884"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2F419186">
        <w:trPr>
          <w:cantSplit/>
        </w:trPr>
        <w:tc>
          <w:tcPr>
            <w:tcW w:w="2884" w:type="dxa"/>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2F419186">
        <w:trPr>
          <w:cantSplit/>
        </w:trPr>
        <w:tc>
          <w:tcPr>
            <w:tcW w:w="2884"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2F419186">
        <w:trPr>
          <w:cantSplit/>
        </w:trPr>
        <w:tc>
          <w:tcPr>
            <w:tcW w:w="2884"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2F419186">
        <w:trPr>
          <w:cantSplit/>
        </w:trPr>
        <w:tc>
          <w:tcPr>
            <w:tcW w:w="2884"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2F419186">
        <w:trPr>
          <w:cantSplit/>
        </w:trPr>
        <w:tc>
          <w:tcPr>
            <w:tcW w:w="2884"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2F419186">
        <w:trPr>
          <w:cantSplit/>
        </w:trPr>
        <w:tc>
          <w:tcPr>
            <w:tcW w:w="2884"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2F419186">
        <w:trPr>
          <w:cantSplit/>
        </w:trPr>
        <w:tc>
          <w:tcPr>
            <w:tcW w:w="2884"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6634"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2F419186">
        <w:trPr>
          <w:cantSplit/>
        </w:trPr>
        <w:tc>
          <w:tcPr>
            <w:tcW w:w="2884" w:type="dxa"/>
          </w:tcPr>
          <w:p w14:paraId="0863E908" w14:textId="77777777" w:rsidR="00F81D7C" w:rsidRPr="007E0B31" w:rsidRDefault="00F81D7C" w:rsidP="00F81D7C">
            <w:pPr>
              <w:pStyle w:val="Arial11Bold"/>
              <w:rPr>
                <w:rFonts w:cs="Arial"/>
              </w:rPr>
            </w:pPr>
            <w:r w:rsidRPr="007E0B31">
              <w:rPr>
                <w:rFonts w:cs="Arial"/>
              </w:rPr>
              <w:t>IEC</w:t>
            </w:r>
          </w:p>
        </w:tc>
        <w:tc>
          <w:tcPr>
            <w:tcW w:w="6634"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2F419186">
        <w:trPr>
          <w:cantSplit/>
        </w:trPr>
        <w:tc>
          <w:tcPr>
            <w:tcW w:w="2884" w:type="dxa"/>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2F419186">
        <w:trPr>
          <w:cantSplit/>
        </w:trPr>
        <w:tc>
          <w:tcPr>
            <w:tcW w:w="2884"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2F419186">
        <w:trPr>
          <w:cantSplit/>
        </w:trPr>
        <w:tc>
          <w:tcPr>
            <w:tcW w:w="2884"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2F419186">
        <w:trPr>
          <w:cantSplit/>
        </w:trPr>
        <w:tc>
          <w:tcPr>
            <w:tcW w:w="2884" w:type="dxa"/>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F81D7C" w:rsidRPr="007E0B31" w14:paraId="4287BA38" w14:textId="77777777" w:rsidTr="2F419186">
        <w:trPr>
          <w:cantSplit/>
        </w:trPr>
        <w:tc>
          <w:tcPr>
            <w:tcW w:w="2884" w:type="dxa"/>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2F419186">
        <w:trPr>
          <w:cantSplit/>
        </w:trPr>
        <w:tc>
          <w:tcPr>
            <w:tcW w:w="2884"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2F419186">
        <w:trPr>
          <w:cantSplit/>
        </w:trPr>
        <w:tc>
          <w:tcPr>
            <w:tcW w:w="2884"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2F419186">
        <w:trPr>
          <w:cantSplit/>
        </w:trPr>
        <w:tc>
          <w:tcPr>
            <w:tcW w:w="2884"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2F419186">
        <w:trPr>
          <w:cantSplit/>
        </w:trPr>
        <w:tc>
          <w:tcPr>
            <w:tcW w:w="2884"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6634"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2F419186">
        <w:trPr>
          <w:cantSplit/>
        </w:trPr>
        <w:tc>
          <w:tcPr>
            <w:tcW w:w="2884"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2F419186">
        <w:trPr>
          <w:cantSplit/>
        </w:trPr>
        <w:tc>
          <w:tcPr>
            <w:tcW w:w="2884"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F81D7C" w:rsidRPr="007E0B31" w14:paraId="38E6BE11" w14:textId="77777777" w:rsidTr="2F419186">
        <w:trPr>
          <w:cantSplit/>
        </w:trPr>
        <w:tc>
          <w:tcPr>
            <w:tcW w:w="2884"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2F419186">
        <w:trPr>
          <w:cantSplit/>
          <w:trHeight w:val="300"/>
        </w:trPr>
        <w:tc>
          <w:tcPr>
            <w:tcW w:w="2884" w:type="dxa"/>
          </w:tcPr>
          <w:p w14:paraId="3312F34D" w14:textId="5F857A9C" w:rsidR="55EF09DB" w:rsidRDefault="55EF09DB" w:rsidP="004E64E8">
            <w:pPr>
              <w:pStyle w:val="Arial11Bold"/>
              <w:rPr>
                <w:rFonts w:cs="Arial"/>
              </w:rPr>
            </w:pPr>
            <w:r w:rsidRPr="38E6A229">
              <w:rPr>
                <w:rFonts w:cs="Arial"/>
              </w:rPr>
              <w:t>Information Request Notice</w:t>
            </w:r>
          </w:p>
        </w:tc>
        <w:tc>
          <w:tcPr>
            <w:tcW w:w="6634" w:type="dxa"/>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2F419186">
        <w:trPr>
          <w:cantSplit/>
          <w:trHeight w:val="300"/>
        </w:trPr>
        <w:tc>
          <w:tcPr>
            <w:tcW w:w="2884" w:type="dxa"/>
          </w:tcPr>
          <w:p w14:paraId="1362A4BC" w14:textId="758E48D1" w:rsidR="2B0C7085" w:rsidRDefault="2B0C7085" w:rsidP="004E64E8">
            <w:pPr>
              <w:pStyle w:val="Arial11Bold"/>
              <w:rPr>
                <w:rFonts w:cs="Arial"/>
              </w:rPr>
            </w:pPr>
            <w:r w:rsidRPr="38E6A229">
              <w:rPr>
                <w:rFonts w:cs="Arial"/>
              </w:rPr>
              <w:lastRenderedPageBreak/>
              <w:t>Information Request Statement</w:t>
            </w:r>
          </w:p>
        </w:tc>
        <w:tc>
          <w:tcPr>
            <w:tcW w:w="6634" w:type="dxa"/>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2F419186">
        <w:trPr>
          <w:cantSplit/>
        </w:trPr>
        <w:tc>
          <w:tcPr>
            <w:tcW w:w="2884"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2F419186">
        <w:trPr>
          <w:cantSplit/>
        </w:trPr>
        <w:tc>
          <w:tcPr>
            <w:tcW w:w="2884"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6634"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2F419186">
        <w:trPr>
          <w:cantSplit/>
        </w:trPr>
        <w:tc>
          <w:tcPr>
            <w:tcW w:w="2884"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2F419186">
        <w:trPr>
          <w:cantSplit/>
        </w:trPr>
        <w:tc>
          <w:tcPr>
            <w:tcW w:w="2884"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tcPr>
          <w:p w14:paraId="4FBE02D5" w14:textId="77777777" w:rsidR="00F81D7C" w:rsidRPr="007E0B31" w:rsidRDefault="00F81D7C" w:rsidP="00F81D7C">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2F419186">
        <w:trPr>
          <w:cantSplit/>
        </w:trPr>
        <w:tc>
          <w:tcPr>
            <w:tcW w:w="2884" w:type="dxa"/>
          </w:tcPr>
          <w:p w14:paraId="5A3DE7CB" w14:textId="647F140D" w:rsidR="00F81D7C" w:rsidRPr="007E0B31" w:rsidRDefault="00F81D7C" w:rsidP="00F81D7C">
            <w:pPr>
              <w:pStyle w:val="Arial11Bold"/>
              <w:rPr>
                <w:rFonts w:cs="Arial"/>
              </w:rPr>
            </w:pPr>
            <w:r>
              <w:rPr>
                <w:rFonts w:cs="Arial"/>
              </w:rPr>
              <w:t>Interconnector</w:t>
            </w:r>
          </w:p>
        </w:tc>
        <w:tc>
          <w:tcPr>
            <w:tcW w:w="6634"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2F419186">
        <w:trPr>
          <w:cantSplit/>
        </w:trPr>
        <w:tc>
          <w:tcPr>
            <w:tcW w:w="2884"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6634"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2F419186">
        <w:trPr>
          <w:cantSplit/>
        </w:trPr>
        <w:tc>
          <w:tcPr>
            <w:tcW w:w="2884"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2F419186">
        <w:trPr>
          <w:cantSplit/>
        </w:trPr>
        <w:tc>
          <w:tcPr>
            <w:tcW w:w="2884"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2F419186">
        <w:trPr>
          <w:cantSplit/>
        </w:trPr>
        <w:tc>
          <w:tcPr>
            <w:tcW w:w="2884"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2F419186">
        <w:trPr>
          <w:cantSplit/>
        </w:trPr>
        <w:tc>
          <w:tcPr>
            <w:tcW w:w="2884"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BC1.A.3.</w:t>
            </w:r>
          </w:p>
        </w:tc>
      </w:tr>
      <w:tr w:rsidR="00F81D7C" w:rsidRPr="007E0B31" w14:paraId="01748928" w14:textId="77777777" w:rsidTr="2F419186">
        <w:trPr>
          <w:cantSplit/>
        </w:trPr>
        <w:tc>
          <w:tcPr>
            <w:tcW w:w="2884"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2F419186">
        <w:trPr>
          <w:cantSplit/>
        </w:trPr>
        <w:tc>
          <w:tcPr>
            <w:tcW w:w="2884"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2F419186">
        <w:trPr>
          <w:cantSplit/>
        </w:trPr>
        <w:tc>
          <w:tcPr>
            <w:tcW w:w="2884" w:type="dxa"/>
          </w:tcPr>
          <w:p w14:paraId="1B8ED475" w14:textId="77777777" w:rsidR="00F81D7C" w:rsidRPr="007E0B31" w:rsidRDefault="00F81D7C" w:rsidP="00F81D7C">
            <w:pPr>
              <w:pStyle w:val="Arial11Bold"/>
              <w:rPr>
                <w:rFonts w:cs="Arial"/>
                <w:highlight w:val="green"/>
              </w:rPr>
            </w:pPr>
            <w:r w:rsidRPr="007E0B31">
              <w:rPr>
                <w:rFonts w:cs="Arial"/>
              </w:rPr>
              <w:lastRenderedPageBreak/>
              <w:t>Interface Point</w:t>
            </w:r>
          </w:p>
        </w:tc>
        <w:tc>
          <w:tcPr>
            <w:tcW w:w="6634" w:type="dxa"/>
          </w:tcPr>
          <w:p w14:paraId="51795A34" w14:textId="77777777" w:rsidR="00F81D7C" w:rsidRPr="007E0B31" w:rsidRDefault="00F81D7C" w:rsidP="00F81D7C">
            <w:pPr>
              <w:pStyle w:val="TableArial11"/>
              <w:rPr>
                <w:rFonts w:cs="Arial"/>
              </w:rPr>
            </w:pPr>
            <w:r w:rsidRPr="007E0B31">
              <w:rPr>
                <w:rFonts w:cs="Arial"/>
              </w:rPr>
              <w:t>As the context admits or requires either;</w:t>
            </w:r>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2F419186">
        <w:trPr>
          <w:cantSplit/>
        </w:trPr>
        <w:tc>
          <w:tcPr>
            <w:tcW w:w="2884"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2F419186">
        <w:trPr>
          <w:cantSplit/>
        </w:trPr>
        <w:tc>
          <w:tcPr>
            <w:tcW w:w="2884"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6634"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2F419186">
        <w:trPr>
          <w:cantSplit/>
        </w:trPr>
        <w:tc>
          <w:tcPr>
            <w:tcW w:w="2884"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2F419186">
        <w:trPr>
          <w:cantSplit/>
        </w:trPr>
        <w:tc>
          <w:tcPr>
            <w:tcW w:w="2884" w:type="dxa"/>
          </w:tcPr>
          <w:p w14:paraId="133A5B7C" w14:textId="36D70465" w:rsidR="00F81D7C" w:rsidRPr="007E0B31" w:rsidRDefault="00F81D7C" w:rsidP="00F81D7C">
            <w:pPr>
              <w:pStyle w:val="Arial11Bold"/>
              <w:rPr>
                <w:rFonts w:cs="Arial"/>
              </w:rPr>
            </w:pPr>
            <w:bookmarkStart w:id="118" w:name="_DV_C25"/>
            <w:r w:rsidRPr="007E0B31">
              <w:rPr>
                <w:rFonts w:cs="Arial"/>
              </w:rPr>
              <w:t xml:space="preserve">Interim Operational Notification </w:t>
            </w:r>
            <w:r w:rsidRPr="007E0B31">
              <w:rPr>
                <w:rFonts w:cs="Arial"/>
                <w:b w:val="0"/>
              </w:rPr>
              <w:t>or</w:t>
            </w:r>
            <w:r w:rsidRPr="007E0B31">
              <w:rPr>
                <w:rFonts w:cs="Arial"/>
              </w:rPr>
              <w:t xml:space="preserve"> ION </w:t>
            </w:r>
            <w:bookmarkEnd w:id="118"/>
          </w:p>
        </w:tc>
        <w:tc>
          <w:tcPr>
            <w:tcW w:w="6634" w:type="dxa"/>
          </w:tcPr>
          <w:p w14:paraId="40D45ABF" w14:textId="409DC57C" w:rsidR="00F81D7C" w:rsidRPr="007E0B31" w:rsidRDefault="00F81D7C" w:rsidP="00F81D7C">
            <w:pPr>
              <w:pStyle w:val="TableArial11"/>
              <w:rPr>
                <w:rFonts w:cs="Arial"/>
              </w:rPr>
            </w:pPr>
            <w:bookmarkStart w:id="119"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119"/>
          </w:p>
          <w:p w14:paraId="2DAA1BCB" w14:textId="77777777" w:rsidR="00F81D7C" w:rsidRPr="007E0B31" w:rsidRDefault="00F81D7C" w:rsidP="00F81D7C">
            <w:pPr>
              <w:pStyle w:val="TableArial11"/>
              <w:ind w:left="567" w:hanging="567"/>
              <w:rPr>
                <w:rFonts w:cs="Arial"/>
              </w:rPr>
            </w:pPr>
            <w:bookmarkStart w:id="120" w:name="_DV_C27"/>
            <w:r w:rsidRPr="007E0B31">
              <w:rPr>
                <w:rFonts w:cs="Arial"/>
              </w:rPr>
              <w:t>(a)</w:t>
            </w:r>
            <w:r w:rsidRPr="007E0B31">
              <w:rPr>
                <w:rFonts w:cs="Arial"/>
              </w:rPr>
              <w:tab/>
              <w:t xml:space="preserve">with the Grid Code, and </w:t>
            </w:r>
            <w:bookmarkEnd w:id="120"/>
          </w:p>
          <w:p w14:paraId="71F8FC61" w14:textId="77777777" w:rsidR="00F81D7C" w:rsidRPr="007E0B31" w:rsidRDefault="00F81D7C" w:rsidP="00F81D7C">
            <w:pPr>
              <w:pStyle w:val="TableArial11"/>
              <w:ind w:left="567" w:hanging="567"/>
              <w:rPr>
                <w:rFonts w:cs="Arial"/>
              </w:rPr>
            </w:pPr>
            <w:bookmarkStart w:id="121"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21"/>
          </w:p>
          <w:p w14:paraId="77F719EF" w14:textId="77777777" w:rsidR="00F81D7C" w:rsidRPr="007E0B31" w:rsidRDefault="00F81D7C" w:rsidP="00F81D7C">
            <w:pPr>
              <w:pStyle w:val="TableArial11"/>
              <w:rPr>
                <w:rFonts w:cs="Arial"/>
                <w:u w:val="single"/>
              </w:rPr>
            </w:pPr>
            <w:bookmarkStart w:id="122"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122"/>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2F419186">
        <w:trPr>
          <w:cantSplit/>
        </w:trPr>
        <w:tc>
          <w:tcPr>
            <w:tcW w:w="2884"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F81D7C" w:rsidRPr="007E0B31" w14:paraId="0FF2C477" w14:textId="77777777" w:rsidTr="2F419186">
        <w:trPr>
          <w:cantSplit/>
        </w:trPr>
        <w:tc>
          <w:tcPr>
            <w:tcW w:w="2884" w:type="dxa"/>
          </w:tcPr>
          <w:p w14:paraId="28EBC4C0" w14:textId="76EEE9C4" w:rsidR="00F81D7C" w:rsidRPr="00865ADF" w:rsidRDefault="00F81D7C" w:rsidP="00F81D7C">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2F419186">
        <w:trPr>
          <w:cantSplit/>
        </w:trPr>
        <w:tc>
          <w:tcPr>
            <w:tcW w:w="2884" w:type="dxa"/>
          </w:tcPr>
          <w:p w14:paraId="26926052" w14:textId="77777777" w:rsidR="00F81D7C" w:rsidRPr="007E0B31" w:rsidRDefault="00F81D7C" w:rsidP="00F81D7C">
            <w:pPr>
              <w:pStyle w:val="Arial11Bold"/>
              <w:rPr>
                <w:rFonts w:cs="Arial"/>
              </w:rPr>
            </w:pPr>
            <w:r w:rsidRPr="007E0B31">
              <w:rPr>
                <w:rFonts w:cs="Arial"/>
              </w:rPr>
              <w:t>Intertripping</w:t>
            </w:r>
          </w:p>
        </w:tc>
        <w:tc>
          <w:tcPr>
            <w:tcW w:w="6634"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F81D7C" w:rsidRPr="007E0B31" w14:paraId="5FEC53DC" w14:textId="77777777" w:rsidTr="2F419186">
        <w:trPr>
          <w:cantSplit/>
        </w:trPr>
        <w:tc>
          <w:tcPr>
            <w:tcW w:w="2884" w:type="dxa"/>
          </w:tcPr>
          <w:p w14:paraId="026F8A52" w14:textId="77777777" w:rsidR="00F81D7C" w:rsidRPr="007E0B31" w:rsidRDefault="00F81D7C" w:rsidP="00F81D7C">
            <w:pPr>
              <w:pStyle w:val="Arial11Bold"/>
              <w:rPr>
                <w:rFonts w:cs="Arial"/>
              </w:rPr>
            </w:pPr>
            <w:r w:rsidRPr="007E0B31">
              <w:rPr>
                <w:rFonts w:cs="Arial"/>
              </w:rPr>
              <w:t>Intertrip Apparatus</w:t>
            </w:r>
          </w:p>
        </w:tc>
        <w:tc>
          <w:tcPr>
            <w:tcW w:w="6634"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F81D7C" w:rsidRPr="007E0B31" w14:paraId="55EDA8C8" w14:textId="77777777" w:rsidTr="2F419186">
        <w:trPr>
          <w:cantSplit/>
        </w:trPr>
        <w:tc>
          <w:tcPr>
            <w:tcW w:w="2884" w:type="dxa"/>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2F419186">
        <w:trPr>
          <w:cantSplit/>
        </w:trPr>
        <w:tc>
          <w:tcPr>
            <w:tcW w:w="2884"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2F419186">
        <w:trPr>
          <w:cantSplit/>
        </w:trPr>
        <w:tc>
          <w:tcPr>
            <w:tcW w:w="2884"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6634"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2F419186">
        <w:trPr>
          <w:cantSplit/>
        </w:trPr>
        <w:tc>
          <w:tcPr>
            <w:tcW w:w="2884" w:type="dxa"/>
          </w:tcPr>
          <w:p w14:paraId="14A3BF94" w14:textId="77777777" w:rsidR="00F81D7C" w:rsidRPr="007E0B31" w:rsidRDefault="00F81D7C" w:rsidP="00F81D7C">
            <w:pPr>
              <w:pStyle w:val="Arial11Bold"/>
              <w:rPr>
                <w:rFonts w:cs="Arial"/>
              </w:rPr>
            </w:pPr>
            <w:r w:rsidRPr="007E0B31">
              <w:rPr>
                <w:rFonts w:cs="Arial"/>
              </w:rPr>
              <w:lastRenderedPageBreak/>
              <w:t>Isolation</w:t>
            </w:r>
          </w:p>
        </w:tc>
        <w:tc>
          <w:tcPr>
            <w:tcW w:w="6634"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2F419186">
        <w:trPr>
          <w:cantSplit/>
          <w:trHeight w:val="300"/>
        </w:trPr>
        <w:tc>
          <w:tcPr>
            <w:tcW w:w="2884" w:type="dxa"/>
          </w:tcPr>
          <w:p w14:paraId="06466E56" w14:textId="5AF24962" w:rsidR="0DBEC8F6" w:rsidRDefault="0DBEC8F6" w:rsidP="004E64E8">
            <w:pPr>
              <w:pStyle w:val="Arial11Bold"/>
              <w:rPr>
                <w:rFonts w:cs="Arial"/>
              </w:rPr>
            </w:pPr>
            <w:r w:rsidRPr="38E6A229">
              <w:rPr>
                <w:rFonts w:cs="Arial"/>
              </w:rPr>
              <w:t>ISOP</w:t>
            </w:r>
          </w:p>
        </w:tc>
        <w:tc>
          <w:tcPr>
            <w:tcW w:w="6634" w:type="dxa"/>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2F419186">
        <w:trPr>
          <w:cantSplit/>
        </w:trPr>
        <w:tc>
          <w:tcPr>
            <w:tcW w:w="2884"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6634"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2F419186">
        <w:trPr>
          <w:cantSplit/>
        </w:trPr>
        <w:tc>
          <w:tcPr>
            <w:tcW w:w="2884" w:type="dxa"/>
          </w:tcPr>
          <w:p w14:paraId="43A07781" w14:textId="77777777" w:rsidR="00F81D7C" w:rsidRPr="007E0B31" w:rsidRDefault="00F81D7C" w:rsidP="00F81D7C">
            <w:pPr>
              <w:pStyle w:val="Arial11Bold"/>
              <w:rPr>
                <w:rFonts w:cs="Arial"/>
              </w:rPr>
            </w:pPr>
            <w:r w:rsidRPr="007E0B31">
              <w:rPr>
                <w:rFonts w:cs="Arial"/>
              </w:rPr>
              <w:t>Key Safe</w:t>
            </w:r>
          </w:p>
        </w:tc>
        <w:tc>
          <w:tcPr>
            <w:tcW w:w="6634"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2F419186">
        <w:trPr>
          <w:cantSplit/>
        </w:trPr>
        <w:tc>
          <w:tcPr>
            <w:tcW w:w="2884" w:type="dxa"/>
          </w:tcPr>
          <w:p w14:paraId="4D6A5475" w14:textId="77777777" w:rsidR="00F81D7C" w:rsidRPr="007E0B31" w:rsidRDefault="00F81D7C" w:rsidP="00F81D7C">
            <w:pPr>
              <w:pStyle w:val="Arial11Bold"/>
              <w:rPr>
                <w:rFonts w:cs="Arial"/>
              </w:rPr>
            </w:pPr>
            <w:r w:rsidRPr="007E0B31">
              <w:rPr>
                <w:rFonts w:cs="Arial"/>
              </w:rPr>
              <w:t>Key Safe Key</w:t>
            </w:r>
          </w:p>
        </w:tc>
        <w:tc>
          <w:tcPr>
            <w:tcW w:w="6634"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2F419186">
        <w:trPr>
          <w:cantSplit/>
        </w:trPr>
        <w:tc>
          <w:tcPr>
            <w:tcW w:w="2884" w:type="dxa"/>
          </w:tcPr>
          <w:p w14:paraId="1320A49E" w14:textId="77777777" w:rsidR="00F81D7C" w:rsidRPr="007E0B31" w:rsidRDefault="00F81D7C" w:rsidP="00F81D7C">
            <w:pPr>
              <w:pStyle w:val="Arial11Bold"/>
              <w:rPr>
                <w:rFonts w:cs="Arial"/>
              </w:rPr>
            </w:pPr>
            <w:r w:rsidRPr="007E0B31">
              <w:rPr>
                <w:rFonts w:cs="Arial"/>
              </w:rPr>
              <w:lastRenderedPageBreak/>
              <w:t>Large Power Station</w:t>
            </w:r>
          </w:p>
        </w:tc>
        <w:tc>
          <w:tcPr>
            <w:tcW w:w="6634"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2F419186">
        <w:trPr>
          <w:cantSplit/>
        </w:trPr>
        <w:tc>
          <w:tcPr>
            <w:tcW w:w="2884"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2F419186">
        <w:trPr>
          <w:cantSplit/>
        </w:trPr>
        <w:tc>
          <w:tcPr>
            <w:tcW w:w="2884"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6634"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2F419186">
        <w:trPr>
          <w:cantSplit/>
        </w:trPr>
        <w:tc>
          <w:tcPr>
            <w:tcW w:w="2884" w:type="dxa"/>
          </w:tcPr>
          <w:p w14:paraId="2423D9C8" w14:textId="77777777" w:rsidR="00F81D7C" w:rsidRPr="007E0B31" w:rsidRDefault="00F81D7C" w:rsidP="00F81D7C">
            <w:pPr>
              <w:pStyle w:val="Arial11Bold"/>
              <w:rPr>
                <w:rFonts w:cs="Arial"/>
              </w:rPr>
            </w:pPr>
            <w:r w:rsidRPr="007E0B31">
              <w:rPr>
                <w:rFonts w:cs="Arial"/>
              </w:rPr>
              <w:t>Licence</w:t>
            </w:r>
          </w:p>
        </w:tc>
        <w:tc>
          <w:tcPr>
            <w:tcW w:w="6634"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2F419186">
        <w:trPr>
          <w:cantSplit/>
        </w:trPr>
        <w:tc>
          <w:tcPr>
            <w:tcW w:w="2884" w:type="dxa"/>
          </w:tcPr>
          <w:p w14:paraId="0EA73EE1" w14:textId="77777777" w:rsidR="00F81D7C" w:rsidRPr="007E0B31" w:rsidRDefault="00F81D7C" w:rsidP="00F81D7C">
            <w:pPr>
              <w:pStyle w:val="Arial11Bold"/>
              <w:rPr>
                <w:rFonts w:cs="Arial"/>
              </w:rPr>
            </w:pPr>
            <w:r w:rsidRPr="007E0B31">
              <w:rPr>
                <w:rFonts w:cs="Arial"/>
              </w:rPr>
              <w:lastRenderedPageBreak/>
              <w:t>Licence Standards</w:t>
            </w:r>
          </w:p>
        </w:tc>
        <w:tc>
          <w:tcPr>
            <w:tcW w:w="6634" w:type="dxa"/>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2F419186">
        <w:trPr>
          <w:cantSplit/>
        </w:trPr>
        <w:tc>
          <w:tcPr>
            <w:tcW w:w="2884"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6634"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2F419186">
        <w:trPr>
          <w:cantSplit/>
        </w:trPr>
        <w:tc>
          <w:tcPr>
            <w:tcW w:w="2884"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2F419186">
        <w:trPr>
          <w:cantSplit/>
        </w:trPr>
        <w:tc>
          <w:tcPr>
            <w:tcW w:w="2884"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2F419186">
        <w:trPr>
          <w:cantSplit/>
        </w:trPr>
        <w:tc>
          <w:tcPr>
            <w:tcW w:w="2884"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2F419186">
        <w:trPr>
          <w:cantSplit/>
        </w:trPr>
        <w:tc>
          <w:tcPr>
            <w:tcW w:w="2884"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2F419186">
        <w:trPr>
          <w:cantSplit/>
        </w:trPr>
        <w:tc>
          <w:tcPr>
            <w:tcW w:w="2884"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6634"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2F419186">
        <w:trPr>
          <w:cantSplit/>
        </w:trPr>
        <w:tc>
          <w:tcPr>
            <w:tcW w:w="2884" w:type="dxa"/>
          </w:tcPr>
          <w:p w14:paraId="2347B7F7" w14:textId="702E5CB5" w:rsidR="00F81D7C" w:rsidRPr="007E0B31" w:rsidRDefault="00F81D7C" w:rsidP="00F81D7C">
            <w:pPr>
              <w:pStyle w:val="Arial11Bold"/>
              <w:rPr>
                <w:rFonts w:cs="Arial"/>
              </w:rPr>
            </w:pPr>
            <w:bookmarkStart w:id="123"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123"/>
          </w:p>
        </w:tc>
        <w:tc>
          <w:tcPr>
            <w:tcW w:w="6634" w:type="dxa"/>
          </w:tcPr>
          <w:p w14:paraId="116937FB" w14:textId="55A25BAD" w:rsidR="00F81D7C" w:rsidRPr="007E0B31" w:rsidRDefault="00F81D7C" w:rsidP="00F81D7C">
            <w:pPr>
              <w:pStyle w:val="TableArial11"/>
              <w:rPr>
                <w:rFonts w:cs="Arial"/>
              </w:rPr>
            </w:pPr>
            <w:bookmarkStart w:id="124"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124"/>
          </w:p>
          <w:p w14:paraId="0C9542F9" w14:textId="77777777" w:rsidR="00F81D7C" w:rsidRPr="007E0B31" w:rsidRDefault="00F81D7C" w:rsidP="00F81D7C">
            <w:pPr>
              <w:pStyle w:val="TableArial11"/>
              <w:ind w:left="567" w:hanging="567"/>
              <w:rPr>
                <w:rFonts w:cs="Arial"/>
              </w:rPr>
            </w:pPr>
            <w:bookmarkStart w:id="125" w:name="_DV_C36"/>
            <w:r w:rsidRPr="007E0B31">
              <w:rPr>
                <w:rFonts w:cs="Arial"/>
              </w:rPr>
              <w:t>(a)</w:t>
            </w:r>
            <w:r w:rsidRPr="007E0B31">
              <w:rPr>
                <w:rFonts w:cs="Arial"/>
              </w:rPr>
              <w:tab/>
              <w:t xml:space="preserve">with the provisions of the Grid Code specified in the notice, and </w:t>
            </w:r>
            <w:bookmarkEnd w:id="125"/>
          </w:p>
          <w:p w14:paraId="5536F311" w14:textId="77777777" w:rsidR="00F81D7C" w:rsidRPr="007E0B31" w:rsidRDefault="00F81D7C" w:rsidP="00F81D7C">
            <w:pPr>
              <w:pStyle w:val="TableArial11"/>
              <w:ind w:left="567" w:hanging="567"/>
              <w:rPr>
                <w:rFonts w:cs="Arial"/>
              </w:rPr>
            </w:pPr>
            <w:bookmarkStart w:id="126"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126"/>
          </w:p>
          <w:p w14:paraId="3817BE40" w14:textId="77777777" w:rsidR="00F81D7C" w:rsidRPr="007E0B31" w:rsidRDefault="00F81D7C" w:rsidP="00F81D7C">
            <w:pPr>
              <w:pStyle w:val="TableArial11"/>
              <w:rPr>
                <w:rFonts w:cs="Arial"/>
              </w:rPr>
            </w:pPr>
            <w:bookmarkStart w:id="127" w:name="_DV_C38"/>
            <w:r w:rsidRPr="007E0B31">
              <w:rPr>
                <w:rFonts w:cs="Arial"/>
              </w:rPr>
              <w:t xml:space="preserve">and specifying the </w:t>
            </w:r>
            <w:r w:rsidRPr="007E0B31">
              <w:rPr>
                <w:rFonts w:cs="Arial"/>
                <w:b/>
              </w:rPr>
              <w:t>Unresolved Issues</w:t>
            </w:r>
            <w:r w:rsidRPr="007E0B31">
              <w:rPr>
                <w:rFonts w:cs="Arial"/>
              </w:rPr>
              <w:t xml:space="preserve">. </w:t>
            </w:r>
            <w:bookmarkEnd w:id="127"/>
          </w:p>
        </w:tc>
      </w:tr>
      <w:tr w:rsidR="00F81D7C" w:rsidRPr="007E0B31" w14:paraId="6946C0D5" w14:textId="77777777" w:rsidTr="2F419186">
        <w:trPr>
          <w:cantSplit/>
        </w:trPr>
        <w:tc>
          <w:tcPr>
            <w:tcW w:w="2884" w:type="dxa"/>
          </w:tcPr>
          <w:p w14:paraId="18667BDF" w14:textId="77777777" w:rsidR="00F81D7C" w:rsidRPr="007E0B31" w:rsidRDefault="00F81D7C" w:rsidP="00F81D7C">
            <w:pPr>
              <w:pStyle w:val="Arial11Bold"/>
              <w:rPr>
                <w:rFonts w:cs="Arial"/>
              </w:rPr>
            </w:pPr>
            <w:r w:rsidRPr="007E0B31">
              <w:rPr>
                <w:rFonts w:cs="Arial"/>
              </w:rPr>
              <w:t>Load</w:t>
            </w:r>
          </w:p>
        </w:tc>
        <w:tc>
          <w:tcPr>
            <w:tcW w:w="6634"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2F419186">
        <w:trPr>
          <w:cantSplit/>
        </w:trPr>
        <w:tc>
          <w:tcPr>
            <w:tcW w:w="2884" w:type="dxa"/>
          </w:tcPr>
          <w:p w14:paraId="5A60A67C" w14:textId="77777777" w:rsidR="00F81D7C" w:rsidRPr="007E0B31" w:rsidRDefault="00F81D7C" w:rsidP="00F81D7C">
            <w:pPr>
              <w:pStyle w:val="Arial11Bold"/>
              <w:rPr>
                <w:rFonts w:cs="Arial"/>
              </w:rPr>
            </w:pPr>
            <w:r w:rsidRPr="007E0B31">
              <w:rPr>
                <w:rFonts w:cs="Arial"/>
              </w:rPr>
              <w:t>Loaded</w:t>
            </w:r>
          </w:p>
        </w:tc>
        <w:tc>
          <w:tcPr>
            <w:tcW w:w="6634"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2F419186">
        <w:trPr>
          <w:cantSplit/>
        </w:trPr>
        <w:tc>
          <w:tcPr>
            <w:tcW w:w="2884" w:type="dxa"/>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BE0276" w:rsidRPr="007E0B31" w14:paraId="23C1B54E" w14:textId="77777777" w:rsidTr="2F419186">
        <w:trPr>
          <w:cantSplit/>
          <w:ins w:id="128" w:author="Lizzie Timmins (NESO)" w:date="2025-04-14T11:06:00Z"/>
        </w:trPr>
        <w:tc>
          <w:tcPr>
            <w:tcW w:w="2884" w:type="dxa"/>
          </w:tcPr>
          <w:p w14:paraId="2A430677" w14:textId="262760B3" w:rsidR="00BE0276" w:rsidRPr="002510FF" w:rsidRDefault="00BE0276" w:rsidP="00F81D7C">
            <w:pPr>
              <w:pStyle w:val="Arial11Bold"/>
              <w:rPr>
                <w:ins w:id="129" w:author="Lizzie Timmins (NESO)" w:date="2025-04-14T11:06:00Z"/>
                <w:rFonts w:cs="Arial"/>
              </w:rPr>
            </w:pPr>
            <w:ins w:id="130" w:author="Lizzie Timmins (NESO)" w:date="2025-04-14T11:06:00Z">
              <w:r>
                <w:rPr>
                  <w:rFonts w:cs="Arial"/>
                </w:rPr>
                <w:t xml:space="preserve">Load </w:t>
              </w:r>
            </w:ins>
            <w:ins w:id="131" w:author="Lizzie Timmins (NESO)" w:date="2025-04-14T11:07:00Z">
              <w:r>
                <w:rPr>
                  <w:rFonts w:cs="Arial"/>
                </w:rPr>
                <w:t>Block</w:t>
              </w:r>
            </w:ins>
          </w:p>
        </w:tc>
        <w:tc>
          <w:tcPr>
            <w:tcW w:w="6634" w:type="dxa"/>
          </w:tcPr>
          <w:p w14:paraId="685BC5D7" w14:textId="7635267E" w:rsidR="00BE0276" w:rsidRPr="002510FF" w:rsidRDefault="00BE0276" w:rsidP="00F81D7C">
            <w:pPr>
              <w:pStyle w:val="TableArial11"/>
              <w:rPr>
                <w:ins w:id="132" w:author="Lizzie Timmins (NESO)" w:date="2025-04-14T11:06:00Z"/>
                <w:rFonts w:cs="Arial"/>
              </w:rPr>
            </w:pPr>
            <w:ins w:id="133" w:author="Lizzie Timmins (NESO)" w:date="2025-04-14T11:07:00Z">
              <w:r w:rsidRPr="00BE0276">
                <w:rPr>
                  <w:rFonts w:cs="Arial"/>
                </w:rPr>
                <w:t xml:space="preserve">Part of a </w:t>
              </w:r>
              <w:r w:rsidRPr="00BE0276">
                <w:rPr>
                  <w:rFonts w:cs="Arial"/>
                  <w:b/>
                  <w:bCs/>
                </w:rPr>
                <w:t>Network Operator’s User System</w:t>
              </w:r>
              <w:r w:rsidRPr="00BE0276">
                <w:rPr>
                  <w:rFonts w:cs="Arial"/>
                </w:rPr>
                <w:t xml:space="preserve"> that the </w:t>
              </w:r>
              <w:r w:rsidRPr="00BE0276">
                <w:rPr>
                  <w:rFonts w:cs="Arial"/>
                  <w:b/>
                  <w:bCs/>
                </w:rPr>
                <w:t>Network Operator</w:t>
              </w:r>
              <w:r w:rsidRPr="00BE0276">
                <w:rPr>
                  <w:rFonts w:cs="Arial"/>
                </w:rPr>
                <w:t xml:space="preserve"> reasonably believes imposes a </w:t>
              </w:r>
              <w:r w:rsidRPr="00BE0276">
                <w:rPr>
                  <w:rFonts w:cs="Arial"/>
                  <w:b/>
                  <w:bCs/>
                </w:rPr>
                <w:t>Demand</w:t>
              </w:r>
              <w:r w:rsidRPr="00BE0276">
                <w:rPr>
                  <w:rFonts w:cs="Arial"/>
                </w:rPr>
                <w:t xml:space="preserve"> of between 4-6% on the </w:t>
              </w:r>
              <w:r w:rsidRPr="00BE0276">
                <w:rPr>
                  <w:rFonts w:cs="Arial"/>
                  <w:b/>
                  <w:bCs/>
                </w:rPr>
                <w:t>NETS</w:t>
              </w:r>
              <w:r w:rsidRPr="00BE0276">
                <w:rPr>
                  <w:rFonts w:cs="Arial"/>
                </w:rPr>
                <w:t xml:space="preserve"> which the </w:t>
              </w:r>
              <w:r w:rsidRPr="00BE0276">
                <w:rPr>
                  <w:rFonts w:cs="Arial"/>
                  <w:b/>
                  <w:bCs/>
                </w:rPr>
                <w:t>Network Operator</w:t>
              </w:r>
              <w:r w:rsidRPr="00BE0276">
                <w:rPr>
                  <w:rFonts w:cs="Arial"/>
                </w:rPr>
                <w:t xml:space="preserve"> can disconnect via switching operations, and which shall be designated by the </w:t>
              </w:r>
              <w:r w:rsidRPr="00BE0276">
                <w:rPr>
                  <w:rFonts w:cs="Arial"/>
                  <w:b/>
                  <w:bCs/>
                </w:rPr>
                <w:t>Network Operator</w:t>
              </w:r>
              <w:r w:rsidRPr="00BE0276">
                <w:rPr>
                  <w:rFonts w:cs="Arial"/>
                </w:rPr>
                <w:t xml:space="preserve"> with a unique identifier in the range </w:t>
              </w:r>
            </w:ins>
            <w:ins w:id="134" w:author="Rebecca Scott (NESO)" w:date="2025-04-16T09:02:00Z">
              <w:r w:rsidR="00E95DF8">
                <w:rPr>
                  <w:rFonts w:cs="Arial"/>
                </w:rPr>
                <w:t>‘</w:t>
              </w:r>
            </w:ins>
            <w:ins w:id="135" w:author="Lizzie Timmins (NESO)" w:date="2025-04-14T11:07:00Z">
              <w:r w:rsidRPr="00BE0276">
                <w:rPr>
                  <w:rFonts w:cs="Arial"/>
                </w:rPr>
                <w:t>A</w:t>
              </w:r>
            </w:ins>
            <w:ins w:id="136" w:author="Rebecca Scott (NESO)" w:date="2025-04-16T09:02:00Z">
              <w:r w:rsidR="00E95DF8">
                <w:rPr>
                  <w:rFonts w:cs="Arial"/>
                </w:rPr>
                <w:t>’</w:t>
              </w:r>
            </w:ins>
            <w:ins w:id="137" w:author="Lizzie Timmins (NESO)" w:date="2025-04-14T11:07:00Z">
              <w:r w:rsidRPr="00BE0276">
                <w:rPr>
                  <w:rFonts w:cs="Arial"/>
                </w:rPr>
                <w:t xml:space="preserve"> to </w:t>
              </w:r>
            </w:ins>
            <w:ins w:id="138" w:author="Rebecca Scott (NESO)" w:date="2025-04-16T09:02:00Z">
              <w:r w:rsidR="00E95DF8">
                <w:rPr>
                  <w:rFonts w:cs="Arial"/>
                </w:rPr>
                <w:t>‘</w:t>
              </w:r>
            </w:ins>
            <w:ins w:id="139" w:author="Lizzie Timmins (NESO)" w:date="2025-04-14T11:07:00Z">
              <w:r w:rsidRPr="00BE0276">
                <w:rPr>
                  <w:rFonts w:cs="Arial"/>
                </w:rPr>
                <w:t>E</w:t>
              </w:r>
            </w:ins>
            <w:ins w:id="140" w:author="Rebecca Scott (NESO)" w:date="2025-04-16T09:03:00Z">
              <w:r w:rsidR="00E95DF8">
                <w:rPr>
                  <w:rFonts w:cs="Arial"/>
                </w:rPr>
                <w:t>’</w:t>
              </w:r>
            </w:ins>
            <w:ins w:id="141" w:author="Lizzie Timmins (NESO)" w:date="2025-04-14T11:07:00Z">
              <w:r w:rsidRPr="00BE0276">
                <w:rPr>
                  <w:rFonts w:cs="Arial"/>
                </w:rPr>
                <w:t xml:space="preserve">, </w:t>
              </w:r>
            </w:ins>
            <w:ins w:id="142" w:author="Rebecca Scott (NESO)" w:date="2025-04-16T09:03:00Z">
              <w:r w:rsidR="00E95DF8">
                <w:rPr>
                  <w:rFonts w:cs="Arial"/>
                </w:rPr>
                <w:t>‘</w:t>
              </w:r>
            </w:ins>
            <w:ins w:id="143" w:author="Lizzie Timmins (NESO)" w:date="2025-04-14T11:07:00Z">
              <w:r w:rsidRPr="00BE0276">
                <w:rPr>
                  <w:rFonts w:cs="Arial"/>
                </w:rPr>
                <w:t>G</w:t>
              </w:r>
            </w:ins>
            <w:ins w:id="144" w:author="Rebecca Scott (NESO)" w:date="2025-04-16T09:03:00Z">
              <w:r w:rsidR="00E95DF8">
                <w:rPr>
                  <w:rFonts w:cs="Arial"/>
                </w:rPr>
                <w:t>’</w:t>
              </w:r>
            </w:ins>
            <w:ins w:id="145" w:author="Lizzie Timmins (NESO)" w:date="2025-04-14T11:07:00Z">
              <w:r w:rsidRPr="00BE0276">
                <w:rPr>
                  <w:rFonts w:cs="Arial"/>
                </w:rPr>
                <w:t xml:space="preserve"> to </w:t>
              </w:r>
            </w:ins>
            <w:ins w:id="146" w:author="Rebecca Scott (NESO)" w:date="2025-04-16T09:03:00Z">
              <w:r w:rsidR="00E95DF8">
                <w:rPr>
                  <w:rFonts w:cs="Arial"/>
                </w:rPr>
                <w:t>‘</w:t>
              </w:r>
            </w:ins>
            <w:ins w:id="147" w:author="Lizzie Timmins (NESO)" w:date="2025-04-14T11:07:00Z">
              <w:r w:rsidRPr="00BE0276">
                <w:rPr>
                  <w:rFonts w:cs="Arial"/>
                </w:rPr>
                <w:t>N</w:t>
              </w:r>
            </w:ins>
            <w:ins w:id="148" w:author="Rebecca Scott (NESO)" w:date="2025-04-16T09:03:00Z">
              <w:r w:rsidR="00E95DF8">
                <w:rPr>
                  <w:rFonts w:cs="Arial"/>
                </w:rPr>
                <w:t>’</w:t>
              </w:r>
            </w:ins>
            <w:ins w:id="149" w:author="Lizzie Timmins (NESO)" w:date="2025-04-14T11:07:00Z">
              <w:r w:rsidRPr="00BE0276">
                <w:rPr>
                  <w:rFonts w:cs="Arial"/>
                </w:rPr>
                <w:t xml:space="preserve"> or </w:t>
              </w:r>
            </w:ins>
            <w:ins w:id="150" w:author="Rebecca Scott (NESO)" w:date="2025-04-16T09:03:00Z">
              <w:r w:rsidR="00E95DF8">
                <w:rPr>
                  <w:rFonts w:cs="Arial"/>
                </w:rPr>
                <w:t>‘</w:t>
              </w:r>
            </w:ins>
            <w:ins w:id="151" w:author="Lizzie Timmins (NESO)" w:date="2025-04-14T11:07:00Z">
              <w:r w:rsidRPr="00BE0276">
                <w:rPr>
                  <w:rFonts w:cs="Arial"/>
                </w:rPr>
                <w:t>P</w:t>
              </w:r>
            </w:ins>
            <w:ins w:id="152" w:author="Rebecca Scott (NESO)" w:date="2025-04-16T09:03:00Z">
              <w:r w:rsidR="00E95DF8">
                <w:rPr>
                  <w:rFonts w:cs="Arial"/>
                </w:rPr>
                <w:t>’</w:t>
              </w:r>
            </w:ins>
            <w:ins w:id="153" w:author="Lizzie Timmins (NESO)" w:date="2025-04-14T11:07:00Z">
              <w:r w:rsidRPr="00BE0276">
                <w:rPr>
                  <w:rFonts w:cs="Arial"/>
                </w:rPr>
                <w:t xml:space="preserve"> inclusive (in accordance with the Electricity Supply Emergency Code).</w:t>
              </w:r>
            </w:ins>
          </w:p>
        </w:tc>
      </w:tr>
      <w:tr w:rsidR="00F81D7C" w:rsidRPr="007E0B31" w14:paraId="3FF8744F" w14:textId="77777777" w:rsidTr="2F419186">
        <w:trPr>
          <w:cantSplit/>
        </w:trPr>
        <w:tc>
          <w:tcPr>
            <w:tcW w:w="2884" w:type="dxa"/>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2F419186">
        <w:trPr>
          <w:cantSplit/>
        </w:trPr>
        <w:tc>
          <w:tcPr>
            <w:tcW w:w="2884"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F81D7C" w:rsidRPr="007E0B31" w14:paraId="53E23EC8" w14:textId="77777777" w:rsidTr="2F419186">
        <w:trPr>
          <w:cantSplit/>
        </w:trPr>
        <w:tc>
          <w:tcPr>
            <w:tcW w:w="2884"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2F419186">
        <w:trPr>
          <w:cantSplit/>
        </w:trPr>
        <w:tc>
          <w:tcPr>
            <w:tcW w:w="2884"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6634" w:type="dxa"/>
          </w:tcPr>
          <w:p w14:paraId="7A965991" w14:textId="52A45536" w:rsidR="00F81D7C" w:rsidRPr="007E0B31" w:rsidRDefault="00567A01" w:rsidP="00F81D7C">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F81D7C" w:rsidRPr="007E0B31" w14:paraId="77B1C1F3" w14:textId="77777777" w:rsidTr="2F419186">
        <w:trPr>
          <w:cantSplit/>
        </w:trPr>
        <w:tc>
          <w:tcPr>
            <w:tcW w:w="2884" w:type="dxa"/>
          </w:tcPr>
          <w:p w14:paraId="41E761FD" w14:textId="77777777" w:rsidR="00F81D7C" w:rsidRPr="007E0B31" w:rsidRDefault="00F81D7C" w:rsidP="00F81D7C">
            <w:pPr>
              <w:pStyle w:val="Arial11Bold"/>
              <w:rPr>
                <w:rFonts w:cs="Arial"/>
              </w:rPr>
            </w:pPr>
            <w:r w:rsidRPr="007E0B31">
              <w:rPr>
                <w:rFonts w:cs="Arial"/>
              </w:rPr>
              <w:lastRenderedPageBreak/>
              <w:t>Local Switching Procedure</w:t>
            </w:r>
          </w:p>
        </w:tc>
        <w:tc>
          <w:tcPr>
            <w:tcW w:w="6634"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2F419186">
        <w:trPr>
          <w:cantSplit/>
        </w:trPr>
        <w:tc>
          <w:tcPr>
            <w:tcW w:w="2884" w:type="dxa"/>
          </w:tcPr>
          <w:p w14:paraId="796A8D79" w14:textId="77777777" w:rsidR="00F81D7C" w:rsidRPr="007E0B31" w:rsidRDefault="00F81D7C" w:rsidP="00F81D7C">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2F419186">
        <w:trPr>
          <w:cantSplit/>
        </w:trPr>
        <w:tc>
          <w:tcPr>
            <w:tcW w:w="2884" w:type="dxa"/>
          </w:tcPr>
          <w:p w14:paraId="539D52FC" w14:textId="77777777" w:rsidR="00F81D7C" w:rsidRPr="007E0B31" w:rsidRDefault="00F81D7C" w:rsidP="00F81D7C">
            <w:pPr>
              <w:pStyle w:val="Arial11Bold"/>
              <w:rPr>
                <w:rFonts w:cs="Arial"/>
              </w:rPr>
            </w:pPr>
            <w:r w:rsidRPr="007E0B31">
              <w:rPr>
                <w:rFonts w:cs="Arial"/>
              </w:rPr>
              <w:t>Location</w:t>
            </w:r>
          </w:p>
        </w:tc>
        <w:tc>
          <w:tcPr>
            <w:tcW w:w="6634"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2F419186">
        <w:trPr>
          <w:cantSplit/>
        </w:trPr>
        <w:tc>
          <w:tcPr>
            <w:tcW w:w="2884" w:type="dxa"/>
          </w:tcPr>
          <w:p w14:paraId="41B859E4" w14:textId="77777777" w:rsidR="00F81D7C" w:rsidRPr="007E0B31" w:rsidRDefault="00F81D7C" w:rsidP="00F81D7C">
            <w:pPr>
              <w:pStyle w:val="Arial11Bold"/>
              <w:rPr>
                <w:rFonts w:cs="Arial"/>
              </w:rPr>
            </w:pPr>
            <w:r w:rsidRPr="007E0B31">
              <w:rPr>
                <w:rFonts w:cs="Arial"/>
              </w:rPr>
              <w:t>Locked</w:t>
            </w:r>
          </w:p>
        </w:tc>
        <w:tc>
          <w:tcPr>
            <w:tcW w:w="6634"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2F419186">
        <w:trPr>
          <w:cantSplit/>
        </w:trPr>
        <w:tc>
          <w:tcPr>
            <w:tcW w:w="2884" w:type="dxa"/>
          </w:tcPr>
          <w:p w14:paraId="0F7F6662" w14:textId="77777777" w:rsidR="00F81D7C" w:rsidRPr="007E0B31" w:rsidRDefault="00F81D7C" w:rsidP="00F81D7C">
            <w:pPr>
              <w:pStyle w:val="Arial11Bold"/>
              <w:rPr>
                <w:rFonts w:cs="Arial"/>
              </w:rPr>
            </w:pPr>
            <w:r w:rsidRPr="007E0B31">
              <w:rPr>
                <w:rFonts w:cs="Arial"/>
              </w:rPr>
              <w:t>Locking</w:t>
            </w:r>
          </w:p>
        </w:tc>
        <w:tc>
          <w:tcPr>
            <w:tcW w:w="6634"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1D0F41" w:rsidRPr="007E0B31" w14:paraId="0E3308A0" w14:textId="77777777" w:rsidTr="2F419186">
        <w:trPr>
          <w:cantSplit/>
        </w:trPr>
        <w:tc>
          <w:tcPr>
            <w:tcW w:w="2884" w:type="dxa"/>
          </w:tcPr>
          <w:p w14:paraId="254CF53B" w14:textId="34520FA7" w:rsidR="001D0F41" w:rsidRPr="007E0B31" w:rsidRDefault="001D0F41" w:rsidP="001D0F41">
            <w:pPr>
              <w:pStyle w:val="Arial11Bold"/>
              <w:rPr>
                <w:rFonts w:cs="Arial"/>
              </w:rPr>
            </w:pPr>
            <w:r w:rsidRPr="00513343">
              <w:t>London Court of International Arbitration</w:t>
            </w:r>
          </w:p>
        </w:tc>
        <w:tc>
          <w:tcPr>
            <w:tcW w:w="6634" w:type="dxa"/>
          </w:tcPr>
          <w:p w14:paraId="1468A949" w14:textId="66EC3550" w:rsidR="001D0F41" w:rsidRPr="007E0B31" w:rsidRDefault="00AA1E5A" w:rsidP="001D0F41">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F81D7C" w:rsidRPr="007E0B31" w14:paraId="05FD6AF9" w14:textId="77777777" w:rsidTr="2F419186">
        <w:trPr>
          <w:cantSplit/>
        </w:trPr>
        <w:tc>
          <w:tcPr>
            <w:tcW w:w="2884"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2F419186">
        <w:trPr>
          <w:cantSplit/>
        </w:trPr>
        <w:tc>
          <w:tcPr>
            <w:tcW w:w="2884"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2F419186">
        <w:trPr>
          <w:cantSplit/>
        </w:trPr>
        <w:tc>
          <w:tcPr>
            <w:tcW w:w="2884"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2F419186">
        <w:trPr>
          <w:cantSplit/>
        </w:trPr>
        <w:tc>
          <w:tcPr>
            <w:tcW w:w="2884"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2F419186">
        <w:trPr>
          <w:cantSplit/>
        </w:trPr>
        <w:tc>
          <w:tcPr>
            <w:tcW w:w="2884" w:type="dxa"/>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2F419186">
        <w:trPr>
          <w:cantSplit/>
        </w:trPr>
        <w:tc>
          <w:tcPr>
            <w:tcW w:w="2884" w:type="dxa"/>
          </w:tcPr>
          <w:p w14:paraId="331C7E14" w14:textId="380252E6" w:rsidR="00F81D7C" w:rsidRPr="007E0B31" w:rsidRDefault="00F81D7C" w:rsidP="00F81D7C">
            <w:pPr>
              <w:pStyle w:val="Arial11Bold"/>
              <w:rPr>
                <w:rFonts w:cs="Arial"/>
              </w:rPr>
            </w:pPr>
            <w:bookmarkStart w:id="154" w:name="_DV_C39"/>
            <w:r w:rsidRPr="007E0B31">
              <w:rPr>
                <w:rFonts w:cs="Arial"/>
              </w:rPr>
              <w:t>Manufacturer’s Data &amp; Performance Report</w:t>
            </w:r>
            <w:bookmarkEnd w:id="154"/>
          </w:p>
        </w:tc>
        <w:tc>
          <w:tcPr>
            <w:tcW w:w="6634" w:type="dxa"/>
          </w:tcPr>
          <w:p w14:paraId="671DA193" w14:textId="02EFD935" w:rsidR="00F81D7C" w:rsidRPr="007E0B31" w:rsidRDefault="00F81D7C" w:rsidP="00F81D7C">
            <w:pPr>
              <w:pStyle w:val="TableArial11"/>
              <w:rPr>
                <w:rFonts w:cs="Arial"/>
              </w:rPr>
            </w:pPr>
            <w:bookmarkStart w:id="155"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155"/>
          </w:p>
        </w:tc>
      </w:tr>
      <w:tr w:rsidR="00F81D7C" w:rsidRPr="007E0B31" w14:paraId="0E2893AA" w14:textId="77777777" w:rsidTr="2F419186">
        <w:trPr>
          <w:cantSplit/>
        </w:trPr>
        <w:tc>
          <w:tcPr>
            <w:tcW w:w="2884"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lastRenderedPageBreak/>
              <w:t>Manufacturer’s Test Certificates</w:t>
            </w:r>
          </w:p>
        </w:tc>
        <w:tc>
          <w:tcPr>
            <w:tcW w:w="6634"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2F419186">
        <w:trPr>
          <w:cantSplit/>
        </w:trPr>
        <w:tc>
          <w:tcPr>
            <w:tcW w:w="2884"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6634"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2F419186">
        <w:trPr>
          <w:cantSplit/>
        </w:trPr>
        <w:tc>
          <w:tcPr>
            <w:tcW w:w="2884"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2F419186">
        <w:trPr>
          <w:cantSplit/>
        </w:trPr>
        <w:tc>
          <w:tcPr>
            <w:tcW w:w="2884" w:type="dxa"/>
          </w:tcPr>
          <w:p w14:paraId="4BAFAA51" w14:textId="77777777" w:rsidR="00F81D7C" w:rsidRPr="007E0B31" w:rsidRDefault="00F81D7C" w:rsidP="00F81D7C">
            <w:pPr>
              <w:pStyle w:val="Arial11Bold"/>
              <w:rPr>
                <w:rFonts w:cs="Arial"/>
              </w:rPr>
            </w:pPr>
            <w:r w:rsidRPr="007E0B31">
              <w:rPr>
                <w:rFonts w:cs="Arial"/>
              </w:rPr>
              <w:t>Material Effect</w:t>
            </w:r>
          </w:p>
        </w:tc>
        <w:tc>
          <w:tcPr>
            <w:tcW w:w="6634"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2F419186">
        <w:trPr>
          <w:cantSplit/>
        </w:trPr>
        <w:tc>
          <w:tcPr>
            <w:tcW w:w="2884"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2F419186">
        <w:trPr>
          <w:cantSplit/>
        </w:trPr>
        <w:tc>
          <w:tcPr>
            <w:tcW w:w="2884"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6634" w:type="dxa"/>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2F419186">
        <w:trPr>
          <w:cantSplit/>
        </w:trPr>
        <w:tc>
          <w:tcPr>
            <w:tcW w:w="2884"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6634" w:type="dxa"/>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2F419186">
        <w:trPr>
          <w:cantSplit/>
        </w:trPr>
        <w:tc>
          <w:tcPr>
            <w:tcW w:w="2884"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2F419186">
        <w:trPr>
          <w:cantSplit/>
        </w:trPr>
        <w:tc>
          <w:tcPr>
            <w:tcW w:w="2884"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6634" w:type="dxa"/>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2F419186">
        <w:trPr>
          <w:cantSplit/>
        </w:trPr>
        <w:tc>
          <w:tcPr>
            <w:tcW w:w="2884"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6634" w:type="dxa"/>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2F419186">
        <w:trPr>
          <w:cantSplit/>
        </w:trPr>
        <w:tc>
          <w:tcPr>
            <w:tcW w:w="2884"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(PHmax)</w:t>
            </w:r>
          </w:p>
        </w:tc>
        <w:tc>
          <w:tcPr>
            <w:tcW w:w="6634" w:type="dxa"/>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2F419186">
        <w:trPr>
          <w:cantSplit/>
        </w:trPr>
        <w:tc>
          <w:tcPr>
            <w:tcW w:w="2884" w:type="dxa"/>
          </w:tcPr>
          <w:p w14:paraId="62C8C8BB" w14:textId="217F8DC3" w:rsidR="00F81D7C" w:rsidRPr="007E0B31" w:rsidRDefault="00F81D7C" w:rsidP="00F81D7C">
            <w:pPr>
              <w:pStyle w:val="Arial11Bold"/>
              <w:rPr>
                <w:rFonts w:cs="Arial"/>
              </w:rPr>
            </w:pPr>
            <w:r w:rsidRPr="005C20E3">
              <w:rPr>
                <w:color w:val="000000" w:themeColor="text1"/>
              </w:rPr>
              <w:lastRenderedPageBreak/>
              <w:t>Maximum Import Capability</w:t>
            </w:r>
          </w:p>
        </w:tc>
        <w:tc>
          <w:tcPr>
            <w:tcW w:w="6634" w:type="dxa"/>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2F419186">
        <w:trPr>
          <w:cantSplit/>
        </w:trPr>
        <w:tc>
          <w:tcPr>
            <w:tcW w:w="2884"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6634" w:type="dxa"/>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2F419186">
        <w:trPr>
          <w:cantSplit/>
        </w:trPr>
        <w:tc>
          <w:tcPr>
            <w:tcW w:w="2884" w:type="dxa"/>
          </w:tcPr>
          <w:p w14:paraId="2ED59A0E" w14:textId="77777777" w:rsidR="00F81D7C" w:rsidRPr="007E0B31" w:rsidRDefault="00F81D7C" w:rsidP="00F81D7C">
            <w:pPr>
              <w:pStyle w:val="Arial11Bold"/>
              <w:rPr>
                <w:rFonts w:cs="Arial"/>
              </w:rPr>
            </w:pPr>
            <w:r w:rsidRPr="00373816">
              <w:t xml:space="preserve">Maximum Import Power </w:t>
            </w:r>
          </w:p>
        </w:tc>
        <w:tc>
          <w:tcPr>
            <w:tcW w:w="6634" w:type="dxa"/>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2F419186">
        <w:trPr>
          <w:cantSplit/>
        </w:trPr>
        <w:tc>
          <w:tcPr>
            <w:tcW w:w="2884" w:type="dxa"/>
          </w:tcPr>
          <w:p w14:paraId="6C90BEB7" w14:textId="77777777" w:rsidR="00F81D7C" w:rsidRPr="007E0B31" w:rsidRDefault="00F81D7C" w:rsidP="00F81D7C">
            <w:pPr>
              <w:pStyle w:val="Arial11Bold"/>
              <w:rPr>
                <w:rFonts w:cs="Arial"/>
              </w:rPr>
            </w:pPr>
            <w:r w:rsidRPr="007E0B31">
              <w:rPr>
                <w:rFonts w:cs="Arial"/>
              </w:rPr>
              <w:t>Medium Power Station</w:t>
            </w:r>
          </w:p>
        </w:tc>
        <w:tc>
          <w:tcPr>
            <w:tcW w:w="6634" w:type="dxa"/>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2F419186">
        <w:trPr>
          <w:cantSplit/>
        </w:trPr>
        <w:tc>
          <w:tcPr>
            <w:tcW w:w="2884"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2F419186">
        <w:trPr>
          <w:cantSplit/>
        </w:trPr>
        <w:tc>
          <w:tcPr>
            <w:tcW w:w="2884" w:type="dxa"/>
          </w:tcPr>
          <w:p w14:paraId="55008996" w14:textId="77777777" w:rsidR="00F81D7C" w:rsidRPr="007E0B31" w:rsidRDefault="00F81D7C" w:rsidP="00F81D7C">
            <w:pPr>
              <w:pStyle w:val="Arial11Bold"/>
              <w:rPr>
                <w:rFonts w:cs="Arial"/>
              </w:rPr>
            </w:pPr>
            <w:r w:rsidRPr="007E0B31">
              <w:rPr>
                <w:rFonts w:cs="Arial"/>
              </w:rPr>
              <w:t>Mills</w:t>
            </w:r>
          </w:p>
        </w:tc>
        <w:tc>
          <w:tcPr>
            <w:tcW w:w="6634" w:type="dxa"/>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2F419186">
        <w:trPr>
          <w:cantSplit/>
        </w:trPr>
        <w:tc>
          <w:tcPr>
            <w:tcW w:w="2884"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6634" w:type="dxa"/>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F81D7C" w:rsidRPr="007E0B31" w14:paraId="1A73A6F1" w14:textId="77777777" w:rsidTr="2F419186">
        <w:trPr>
          <w:cantSplit/>
        </w:trPr>
        <w:tc>
          <w:tcPr>
            <w:tcW w:w="2884" w:type="dxa"/>
          </w:tcPr>
          <w:p w14:paraId="3F6AA4AD" w14:textId="77777777" w:rsidR="00F81D7C" w:rsidRPr="007E0B31" w:rsidRDefault="00F81D7C" w:rsidP="00F81D7C">
            <w:pPr>
              <w:pStyle w:val="Arial11Bold"/>
              <w:rPr>
                <w:rFonts w:cs="Arial"/>
              </w:rPr>
            </w:pPr>
            <w:r w:rsidRPr="007E0B31">
              <w:rPr>
                <w:rFonts w:cs="Arial"/>
              </w:rPr>
              <w:t>Minimum Active Power Transmission Capacity (PHmin)</w:t>
            </w:r>
          </w:p>
        </w:tc>
        <w:tc>
          <w:tcPr>
            <w:tcW w:w="6634" w:type="dxa"/>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2F419186">
        <w:trPr>
          <w:cantSplit/>
        </w:trPr>
        <w:tc>
          <w:tcPr>
            <w:tcW w:w="2884" w:type="dxa"/>
          </w:tcPr>
          <w:p w14:paraId="61D82D43" w14:textId="66177675" w:rsidR="00F81D7C" w:rsidRPr="007E0B31" w:rsidRDefault="00F81D7C" w:rsidP="00F81D7C">
            <w:pPr>
              <w:pStyle w:val="Arial11Bold"/>
              <w:rPr>
                <w:rFonts w:cs="Arial"/>
              </w:rPr>
            </w:pPr>
            <w:r w:rsidRPr="007E0B31">
              <w:rPr>
                <w:rFonts w:cs="Arial"/>
              </w:rPr>
              <w:lastRenderedPageBreak/>
              <w:t>Minimum Import Capacit</w:t>
            </w:r>
            <w:r w:rsidRPr="00A72ACD">
              <w:rPr>
                <w:rFonts w:cs="Arial"/>
              </w:rPr>
              <w:t>y</w:t>
            </w:r>
          </w:p>
        </w:tc>
        <w:tc>
          <w:tcPr>
            <w:tcW w:w="6634" w:type="dxa"/>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2F419186">
        <w:trPr>
          <w:cantSplit/>
        </w:trPr>
        <w:tc>
          <w:tcPr>
            <w:tcW w:w="2884"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6634" w:type="dxa"/>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2F419186">
        <w:trPr>
          <w:cantSplit/>
        </w:trPr>
        <w:tc>
          <w:tcPr>
            <w:tcW w:w="2884" w:type="dxa"/>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6634" w:type="dxa"/>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2F419186">
        <w:trPr>
          <w:cantSplit/>
          <w:trHeight w:val="300"/>
        </w:trPr>
        <w:tc>
          <w:tcPr>
            <w:tcW w:w="2884" w:type="dxa"/>
          </w:tcPr>
          <w:p w14:paraId="7BA7B8C0" w14:textId="7A279A7A" w:rsidR="1E6C4A0A" w:rsidRDefault="1E6C4A0A" w:rsidP="004E64E8">
            <w:pPr>
              <w:pStyle w:val="Arial11Bold"/>
              <w:rPr>
                <w:rFonts w:cs="Arial"/>
              </w:rPr>
            </w:pPr>
            <w:r w:rsidRPr="38E6A229">
              <w:rPr>
                <w:rFonts w:cs="Arial"/>
              </w:rPr>
              <w:t>Minister of the Crown</w:t>
            </w:r>
          </w:p>
        </w:tc>
        <w:tc>
          <w:tcPr>
            <w:tcW w:w="6634" w:type="dxa"/>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2F419186">
        <w:trPr>
          <w:cantSplit/>
        </w:trPr>
        <w:tc>
          <w:tcPr>
            <w:tcW w:w="2884" w:type="dxa"/>
          </w:tcPr>
          <w:p w14:paraId="17AD8CFF" w14:textId="77777777" w:rsidR="00F81D7C" w:rsidRPr="007E0B31" w:rsidRDefault="00F81D7C" w:rsidP="00F81D7C">
            <w:pPr>
              <w:pStyle w:val="Arial11Bold"/>
              <w:rPr>
                <w:rFonts w:cs="Arial"/>
              </w:rPr>
            </w:pPr>
            <w:r w:rsidRPr="007E0B31">
              <w:rPr>
                <w:rFonts w:cs="Arial"/>
              </w:rPr>
              <w:t>Modification</w:t>
            </w:r>
          </w:p>
        </w:tc>
        <w:tc>
          <w:tcPr>
            <w:tcW w:w="6634" w:type="dxa"/>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2F419186">
        <w:trPr>
          <w:cantSplit/>
        </w:trPr>
        <w:tc>
          <w:tcPr>
            <w:tcW w:w="2884"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6634" w:type="dxa"/>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28B4C911" w14:textId="77777777" w:rsidTr="2F419186">
        <w:trPr>
          <w:cantSplit/>
        </w:trPr>
        <w:tc>
          <w:tcPr>
            <w:tcW w:w="2884"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F81D7C" w:rsidRPr="007E0B31" w14:paraId="05B71069" w14:textId="77777777" w:rsidTr="2F419186">
        <w:trPr>
          <w:cantSplit/>
        </w:trPr>
        <w:tc>
          <w:tcPr>
            <w:tcW w:w="2884"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6634" w:type="dxa"/>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259A95B5" w14:textId="77777777" w:rsidTr="2F419186">
        <w:trPr>
          <w:cantSplit/>
        </w:trPr>
        <w:tc>
          <w:tcPr>
            <w:tcW w:w="2884"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6634" w:type="dxa"/>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72B47314" w14:textId="77777777" w:rsidTr="2F419186">
        <w:trPr>
          <w:cantSplit/>
        </w:trPr>
        <w:tc>
          <w:tcPr>
            <w:tcW w:w="2884"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6634" w:type="dxa"/>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2F419186">
        <w:trPr>
          <w:cantSplit/>
        </w:trPr>
        <w:tc>
          <w:tcPr>
            <w:tcW w:w="2884"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6634" w:type="dxa"/>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16C4C365" w14:textId="77777777" w:rsidTr="2F419186">
        <w:trPr>
          <w:cantSplit/>
        </w:trPr>
        <w:tc>
          <w:tcPr>
            <w:tcW w:w="2884" w:type="dxa"/>
          </w:tcPr>
          <w:p w14:paraId="75C0F84F" w14:textId="77777777" w:rsidR="00F81D7C" w:rsidRPr="007E0B31" w:rsidRDefault="00F81D7C" w:rsidP="00F81D7C">
            <w:pPr>
              <w:pStyle w:val="Arial11Bold"/>
              <w:rPr>
                <w:rFonts w:cs="Arial"/>
              </w:rPr>
            </w:pPr>
            <w:r w:rsidRPr="007E0B31">
              <w:rPr>
                <w:rFonts w:cs="Arial"/>
              </w:rPr>
              <w:lastRenderedPageBreak/>
              <w:t>Mothballed Power Park Module</w:t>
            </w:r>
          </w:p>
        </w:tc>
        <w:tc>
          <w:tcPr>
            <w:tcW w:w="6634" w:type="dxa"/>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F81D7C" w:rsidRPr="007E0B31" w14:paraId="70E6978F" w14:textId="77777777" w:rsidTr="2F419186">
        <w:trPr>
          <w:cantSplit/>
        </w:trPr>
        <w:tc>
          <w:tcPr>
            <w:tcW w:w="2884"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6634" w:type="dxa"/>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2F419186">
        <w:trPr>
          <w:cantSplit/>
        </w:trPr>
        <w:tc>
          <w:tcPr>
            <w:tcW w:w="2884" w:type="dxa"/>
          </w:tcPr>
          <w:p w14:paraId="3F92EF01" w14:textId="472B5B92" w:rsidR="00F81D7C" w:rsidRPr="007E0B31" w:rsidRDefault="00F81D7C" w:rsidP="00F81D7C">
            <w:pPr>
              <w:pStyle w:val="Arial11Bold"/>
              <w:rPr>
                <w:rFonts w:cs="Arial"/>
              </w:rPr>
            </w:pPr>
            <w:r>
              <w:rPr>
                <w:rFonts w:cs="Arial"/>
              </w:rPr>
              <w:t>MSID</w:t>
            </w:r>
          </w:p>
        </w:tc>
        <w:tc>
          <w:tcPr>
            <w:tcW w:w="6634" w:type="dxa"/>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2F419186">
        <w:trPr>
          <w:cantSplit/>
        </w:trPr>
        <w:tc>
          <w:tcPr>
            <w:tcW w:w="2884" w:type="dxa"/>
          </w:tcPr>
          <w:p w14:paraId="59513645" w14:textId="77777777" w:rsidR="00F81D7C" w:rsidRPr="007E0B31" w:rsidRDefault="00F81D7C" w:rsidP="00F81D7C">
            <w:pPr>
              <w:pStyle w:val="Arial11Bold"/>
              <w:rPr>
                <w:rFonts w:cs="Arial"/>
              </w:rPr>
            </w:pPr>
            <w:r w:rsidRPr="007E0B31">
              <w:rPr>
                <w:rFonts w:cs="Arial"/>
              </w:rPr>
              <w:t>National Demand</w:t>
            </w:r>
          </w:p>
        </w:tc>
        <w:tc>
          <w:tcPr>
            <w:tcW w:w="6634" w:type="dxa"/>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r w:rsidRPr="007E0B31">
              <w:rPr>
                <w:rFonts w:cs="Arial"/>
              </w:rPr>
              <w:t>minus:-</w:t>
            </w:r>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and, for the purposes of this definition, does not include:-</w:t>
            </w:r>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2F419186">
        <w:trPr>
          <w:cantSplit/>
        </w:trPr>
        <w:tc>
          <w:tcPr>
            <w:tcW w:w="2884"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6634" w:type="dxa"/>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2F419186">
        <w:trPr>
          <w:cantSplit/>
        </w:trPr>
        <w:tc>
          <w:tcPr>
            <w:tcW w:w="2884"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6634" w:type="dxa"/>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and, for the purposes of this definition, includes:-</w:t>
            </w:r>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2F419186">
        <w:trPr>
          <w:cantSplit/>
        </w:trPr>
        <w:tc>
          <w:tcPr>
            <w:tcW w:w="2884"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6634" w:type="dxa"/>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C4368" w:rsidRPr="007E0B31" w14:paraId="0DD4953C" w14:textId="77777777" w:rsidTr="2F419186">
        <w:trPr>
          <w:cantSplit/>
          <w:ins w:id="156" w:author="Rebecca Scott (NESO)" w:date="2025-05-20T14:44:00Z"/>
        </w:trPr>
        <w:tc>
          <w:tcPr>
            <w:tcW w:w="2884" w:type="dxa"/>
          </w:tcPr>
          <w:p w14:paraId="65D926E2" w14:textId="40E95AAF" w:rsidR="00FC4368" w:rsidRPr="007E0B31" w:rsidRDefault="00FC4368" w:rsidP="00F81D7C">
            <w:pPr>
              <w:pStyle w:val="Arial11Bold"/>
              <w:rPr>
                <w:ins w:id="157" w:author="Rebecca Scott (NESO)" w:date="2025-05-20T14:44:00Z"/>
                <w:rFonts w:cs="Arial"/>
              </w:rPr>
            </w:pPr>
            <w:ins w:id="158" w:author="Rebecca Scott (NESO)" w:date="2025-05-20T14:44:00Z">
              <w:r>
                <w:rPr>
                  <w:rFonts w:cs="Arial"/>
                </w:rPr>
                <w:t>National Electricity Transmission System Notice</w:t>
              </w:r>
            </w:ins>
          </w:p>
        </w:tc>
        <w:tc>
          <w:tcPr>
            <w:tcW w:w="6634" w:type="dxa"/>
          </w:tcPr>
          <w:p w14:paraId="0E43178A" w14:textId="77777777" w:rsidR="00FC4368" w:rsidRPr="00FC4368" w:rsidRDefault="00FC4368" w:rsidP="00FC4368">
            <w:pPr>
              <w:pStyle w:val="TableArial11"/>
              <w:rPr>
                <w:ins w:id="159" w:author="Rebecca Scott (NESO)" w:date="2025-05-20T14:49:00Z"/>
                <w:rFonts w:cs="Arial"/>
              </w:rPr>
            </w:pPr>
            <w:ins w:id="160" w:author="Rebecca Scott (NESO)" w:date="2025-05-20T14:49:00Z">
              <w:r w:rsidRPr="00FC4368">
                <w:rPr>
                  <w:rFonts w:cs="Arial"/>
                </w:rPr>
                <w:t xml:space="preserve">A notice issued by </w:t>
              </w:r>
              <w:r w:rsidRPr="00FC1CC0">
                <w:rPr>
                  <w:rFonts w:cs="Arial"/>
                  <w:b/>
                  <w:bCs/>
                </w:rPr>
                <w:t>The Company</w:t>
              </w:r>
              <w:r w:rsidRPr="00FC4368">
                <w:rPr>
                  <w:rFonts w:cs="Arial"/>
                </w:rPr>
                <w:t xml:space="preserve"> to </w:t>
              </w:r>
              <w:r w:rsidRPr="00FC1CC0">
                <w:rPr>
                  <w:rFonts w:cs="Arial"/>
                  <w:b/>
                  <w:bCs/>
                </w:rPr>
                <w:t>Users</w:t>
              </w:r>
              <w:r w:rsidRPr="00FC4368">
                <w:rPr>
                  <w:rFonts w:cs="Arial"/>
                </w:rPr>
                <w:t xml:space="preserve"> (or to certain </w:t>
              </w:r>
              <w:r w:rsidRPr="00FC1CC0">
                <w:rPr>
                  <w:rFonts w:cs="Arial"/>
                  <w:b/>
                  <w:bCs/>
                </w:rPr>
                <w:t>Users</w:t>
              </w:r>
              <w:r w:rsidRPr="00FC4368">
                <w:rPr>
                  <w:rFonts w:cs="Arial"/>
                </w:rPr>
                <w:t xml:space="preserve"> only) in accordance with OC7.4.8.2, which provides information relating to </w:t>
              </w:r>
              <w:r w:rsidRPr="00FC1CC0">
                <w:rPr>
                  <w:rFonts w:cs="Arial"/>
                  <w:b/>
                  <w:bCs/>
                </w:rPr>
                <w:t>System</w:t>
              </w:r>
              <w:r w:rsidRPr="00FC4368">
                <w:rPr>
                  <w:rFonts w:cs="Arial"/>
                </w:rPr>
                <w:t xml:space="preserve"> conditions or </w:t>
              </w:r>
              <w:r w:rsidRPr="00FC1CC0">
                <w:rPr>
                  <w:rFonts w:cs="Arial"/>
                  <w:b/>
                  <w:bCs/>
                </w:rPr>
                <w:t>Events</w:t>
              </w:r>
              <w:r w:rsidRPr="00FC4368">
                <w:rPr>
                  <w:rFonts w:cs="Arial"/>
                </w:rPr>
                <w:t xml:space="preserve"> and is intended to:</w:t>
              </w:r>
            </w:ins>
          </w:p>
          <w:p w14:paraId="52E07C6F" w14:textId="77777777" w:rsidR="00FC4368" w:rsidRDefault="00FC4368" w:rsidP="00FC4368">
            <w:pPr>
              <w:pStyle w:val="TableArial11"/>
              <w:numPr>
                <w:ilvl w:val="0"/>
                <w:numId w:val="26"/>
              </w:numPr>
              <w:rPr>
                <w:ins w:id="161" w:author="Rebecca Scott (NESO)" w:date="2025-05-20T14:50:00Z"/>
                <w:rFonts w:cs="Arial"/>
              </w:rPr>
            </w:pPr>
            <w:ins w:id="162" w:author="Rebecca Scott (NESO)" w:date="2025-05-20T14:49:00Z">
              <w:r w:rsidRPr="00FC4368">
                <w:rPr>
                  <w:rFonts w:cs="Arial"/>
                </w:rPr>
                <w:t xml:space="preserve">alert </w:t>
              </w:r>
              <w:r w:rsidRPr="00FC1CC0">
                <w:rPr>
                  <w:rFonts w:cs="Arial"/>
                  <w:b/>
                  <w:bCs/>
                </w:rPr>
                <w:t>Users</w:t>
              </w:r>
              <w:r w:rsidRPr="00FC4368">
                <w:rPr>
                  <w:rFonts w:cs="Arial"/>
                </w:rPr>
                <w:t xml:space="preserve"> to possible or actual </w:t>
              </w:r>
              <w:r w:rsidRPr="00FC1CC0">
                <w:rPr>
                  <w:rFonts w:cs="Arial"/>
                  <w:b/>
                  <w:bCs/>
                </w:rPr>
                <w:t>Plant</w:t>
              </w:r>
              <w:r w:rsidRPr="00FC4368">
                <w:rPr>
                  <w:rFonts w:cs="Arial"/>
                </w:rPr>
                <w:t xml:space="preserve"> shortage, </w:t>
              </w:r>
              <w:r w:rsidRPr="00FC1CC0">
                <w:rPr>
                  <w:rFonts w:cs="Arial"/>
                  <w:b/>
                  <w:bCs/>
                </w:rPr>
                <w:t>System</w:t>
              </w:r>
              <w:r w:rsidRPr="00FC4368">
                <w:rPr>
                  <w:rFonts w:cs="Arial"/>
                </w:rPr>
                <w:t xml:space="preserve"> problems and/or </w:t>
              </w:r>
              <w:r w:rsidRPr="00FC1CC0">
                <w:rPr>
                  <w:rFonts w:cs="Arial"/>
                  <w:b/>
                  <w:bCs/>
                </w:rPr>
                <w:t>Demand</w:t>
              </w:r>
              <w:r w:rsidRPr="00FC4368">
                <w:rPr>
                  <w:rFonts w:cs="Arial"/>
                </w:rPr>
                <w:t xml:space="preserve"> reductions; </w:t>
              </w:r>
            </w:ins>
          </w:p>
          <w:p w14:paraId="11EC6688" w14:textId="0769345D" w:rsidR="00FC4368" w:rsidRDefault="00FC4368" w:rsidP="00FC4368">
            <w:pPr>
              <w:pStyle w:val="TableArial11"/>
              <w:numPr>
                <w:ilvl w:val="0"/>
                <w:numId w:val="26"/>
              </w:numPr>
              <w:rPr>
                <w:ins w:id="163" w:author="Rebecca Scott (NESO)" w:date="2025-05-20T14:50:00Z"/>
                <w:rFonts w:cs="Arial"/>
              </w:rPr>
            </w:pPr>
            <w:ins w:id="164" w:author="Rebecca Scott (NESO)" w:date="2025-05-20T14:49:00Z">
              <w:r w:rsidRPr="00FC4368">
                <w:rPr>
                  <w:rFonts w:cs="Arial"/>
                </w:rPr>
                <w:t xml:space="preserve">inform </w:t>
              </w:r>
            </w:ins>
            <w:ins w:id="165" w:author="Rebecca Scott [NESO]" w:date="2025-06-30T08:46:00Z" w16du:dateUtc="2025-06-30T07:46:00Z">
              <w:r w:rsidR="00EF51FB">
                <w:rPr>
                  <w:rFonts w:cs="Arial"/>
                </w:rPr>
                <w:t xml:space="preserve">relevant </w:t>
              </w:r>
              <w:r w:rsidR="00EF51FB" w:rsidRPr="00EF51FB">
                <w:rPr>
                  <w:rFonts w:cs="Arial"/>
                  <w:b/>
                  <w:bCs/>
                </w:rPr>
                <w:t>Users</w:t>
              </w:r>
              <w:r w:rsidR="00EF51FB">
                <w:rPr>
                  <w:rFonts w:cs="Arial"/>
                </w:rPr>
                <w:t xml:space="preserve"> </w:t>
              </w:r>
            </w:ins>
            <w:ins w:id="166" w:author="Rebecca Scott (NESO)" w:date="2025-05-20T14:49:00Z">
              <w:r w:rsidRPr="00EF51FB">
                <w:rPr>
                  <w:rFonts w:cs="Arial"/>
                </w:rPr>
                <w:t>of</w:t>
              </w:r>
              <w:r w:rsidRPr="00FC4368">
                <w:rPr>
                  <w:rFonts w:cs="Arial"/>
                </w:rPr>
                <w:t xml:space="preserve"> the applicable period;</w:t>
              </w:r>
            </w:ins>
          </w:p>
          <w:p w14:paraId="17D18508" w14:textId="77777777" w:rsidR="00FC4368" w:rsidRDefault="00FC4368" w:rsidP="00FC4368">
            <w:pPr>
              <w:pStyle w:val="TableArial11"/>
              <w:numPr>
                <w:ilvl w:val="0"/>
                <w:numId w:val="26"/>
              </w:numPr>
              <w:rPr>
                <w:ins w:id="167" w:author="Rebecca Scott (NESO)" w:date="2025-05-20T14:50:00Z"/>
                <w:rFonts w:cs="Arial"/>
              </w:rPr>
            </w:pPr>
            <w:ins w:id="168" w:author="Rebecca Scott (NESO)" w:date="2025-05-20T14:49:00Z">
              <w:r w:rsidRPr="00FC4368">
                <w:rPr>
                  <w:rFonts w:cs="Arial"/>
                </w:rPr>
                <w:t xml:space="preserve">indicate intended consequences for </w:t>
              </w:r>
              <w:r w:rsidRPr="00FC1CC0">
                <w:rPr>
                  <w:rFonts w:cs="Arial"/>
                  <w:b/>
                  <w:bCs/>
                </w:rPr>
                <w:t>Users</w:t>
              </w:r>
              <w:r w:rsidRPr="00FC4368">
                <w:rPr>
                  <w:rFonts w:cs="Arial"/>
                </w:rPr>
                <w:t xml:space="preserve">; </w:t>
              </w:r>
            </w:ins>
          </w:p>
          <w:p w14:paraId="3DB2752C" w14:textId="1ECC6FE6" w:rsidR="00FC4368" w:rsidRDefault="00FC4368" w:rsidP="00FC4368">
            <w:pPr>
              <w:pStyle w:val="TableArial11"/>
              <w:numPr>
                <w:ilvl w:val="0"/>
                <w:numId w:val="26"/>
              </w:numPr>
              <w:rPr>
                <w:ins w:id="169" w:author="Rebecca Scott (NESO)" w:date="2025-05-20T14:50:00Z"/>
                <w:rFonts w:cs="Arial"/>
              </w:rPr>
            </w:pPr>
            <w:ins w:id="170" w:author="Rebecca Scott (NESO)" w:date="2025-05-20T14:49:00Z">
              <w:r w:rsidRPr="00FC4368">
                <w:rPr>
                  <w:rFonts w:cs="Arial"/>
                </w:rPr>
                <w:t xml:space="preserve">enable specified </w:t>
              </w:r>
              <w:r w:rsidRPr="00FC1CC0">
                <w:rPr>
                  <w:rFonts w:cs="Arial"/>
                  <w:b/>
                  <w:bCs/>
                </w:rPr>
                <w:t xml:space="preserve">Users </w:t>
              </w:r>
              <w:r w:rsidRPr="00FC4368">
                <w:rPr>
                  <w:rFonts w:cs="Arial"/>
                </w:rPr>
                <w:t xml:space="preserve">to </w:t>
              </w:r>
            </w:ins>
            <w:ins w:id="171" w:author="Rebecca Scott [NESO]" w:date="2025-06-30T08:46:00Z" w16du:dateUtc="2025-06-30T07:46:00Z">
              <w:r w:rsidR="008E315A">
                <w:rPr>
                  <w:rFonts w:cs="Arial"/>
                </w:rPr>
                <w:t xml:space="preserve">ensure that their </w:t>
              </w:r>
              <w:r w:rsidR="008E315A">
                <w:rPr>
                  <w:rFonts w:cs="Arial"/>
                  <w:b/>
                  <w:bCs/>
                </w:rPr>
                <w:t xml:space="preserve">User System </w:t>
              </w:r>
              <w:r w:rsidR="008E315A">
                <w:rPr>
                  <w:rFonts w:cs="Arial"/>
                </w:rPr>
                <w:t>is</w:t>
              </w:r>
            </w:ins>
            <w:ins w:id="172" w:author="Rebecca Scott (NESO)" w:date="2025-05-20T14:49:00Z">
              <w:r w:rsidRPr="00FC4368">
                <w:rPr>
                  <w:rFonts w:cs="Arial"/>
                </w:rPr>
                <w:t xml:space="preserve"> in a state of readiness to </w:t>
              </w:r>
            </w:ins>
            <w:ins w:id="173" w:author="Rebecca Scott [NESO]" w:date="2025-07-21T08:20:00Z" w16du:dateUtc="2025-07-21T07:20:00Z">
              <w:r w:rsidR="00E008E2">
                <w:rPr>
                  <w:rFonts w:cs="Arial"/>
                </w:rPr>
                <w:t>implement</w:t>
              </w:r>
            </w:ins>
            <w:ins w:id="174" w:author="Rebecca Scott (NESO)" w:date="2025-05-20T14:49:00Z">
              <w:r w:rsidRPr="00FC4368">
                <w:rPr>
                  <w:rFonts w:cs="Arial"/>
                </w:rPr>
                <w:t xml:space="preserve"> instructions from </w:t>
              </w:r>
              <w:r w:rsidRPr="00FC1CC0">
                <w:rPr>
                  <w:rFonts w:cs="Arial"/>
                  <w:b/>
                  <w:bCs/>
                </w:rPr>
                <w:t>The Company</w:t>
              </w:r>
              <w:r w:rsidRPr="00FC4368">
                <w:rPr>
                  <w:rFonts w:cs="Arial"/>
                </w:rPr>
                <w:t>; and</w:t>
              </w:r>
            </w:ins>
          </w:p>
          <w:p w14:paraId="56B58C4F" w14:textId="27A3ED9D" w:rsidR="00FC4368" w:rsidRPr="00FC4368" w:rsidRDefault="00FC4368" w:rsidP="00754228">
            <w:pPr>
              <w:pStyle w:val="TableArial11"/>
              <w:numPr>
                <w:ilvl w:val="0"/>
                <w:numId w:val="26"/>
              </w:numPr>
              <w:rPr>
                <w:ins w:id="175" w:author="Rebecca Scott (NESO)" w:date="2025-05-20T14:44:00Z"/>
                <w:rFonts w:cs="Arial"/>
              </w:rPr>
            </w:pPr>
            <w:ins w:id="176" w:author="Rebecca Scott (NESO)" w:date="2025-05-20T14:49:00Z">
              <w:r w:rsidRPr="2F419186">
                <w:rPr>
                  <w:rFonts w:cs="Arial"/>
                </w:rPr>
                <w:t>provide notice to</w:t>
              </w:r>
            </w:ins>
            <w:ins w:id="177" w:author="Rebecca Scott [NESO]" w:date="2025-06-30T08:47:00Z">
              <w:r w:rsidR="008E315A" w:rsidRPr="2F419186">
                <w:rPr>
                  <w:rFonts w:cs="Arial"/>
                </w:rPr>
                <w:t xml:space="preserve"> specified</w:t>
              </w:r>
            </w:ins>
            <w:ins w:id="178" w:author="Rebecca Scott (NESO)" w:date="2025-05-20T14:49:00Z">
              <w:r w:rsidRPr="2F419186">
                <w:rPr>
                  <w:rFonts w:cs="Arial"/>
                </w:rPr>
                <w:t xml:space="preserve"> </w:t>
              </w:r>
              <w:r w:rsidRPr="2F419186">
                <w:rPr>
                  <w:rFonts w:cs="Arial"/>
                  <w:b/>
                  <w:bCs/>
                </w:rPr>
                <w:t>Users</w:t>
              </w:r>
              <w:r w:rsidRPr="2F419186">
                <w:rPr>
                  <w:rFonts w:cs="Arial"/>
                </w:rPr>
                <w:t xml:space="preserve"> </w:t>
              </w:r>
            </w:ins>
            <w:ins w:id="179" w:author="Rebecca Scott [NESO]" w:date="2025-06-30T08:47:00Z">
              <w:r w:rsidR="00754228" w:rsidRPr="2F419186">
                <w:rPr>
                  <w:rFonts w:cs="Arial"/>
                </w:rPr>
                <w:t>so that they</w:t>
              </w:r>
            </w:ins>
            <w:ins w:id="180" w:author="Rebecca Scott [NESO]" w:date="2025-07-21T08:20:00Z">
              <w:r w:rsidR="00E008E2" w:rsidRPr="2F419186">
                <w:rPr>
                  <w:rFonts w:cs="Arial"/>
                </w:rPr>
                <w:t xml:space="preserve"> </w:t>
              </w:r>
            </w:ins>
            <w:ins w:id="181" w:author="Sarah Johnson [NESO]" w:date="2025-08-21T09:48:00Z">
              <w:r w:rsidR="09DD4612" w:rsidRPr="2F419186">
                <w:rPr>
                  <w:rFonts w:cs="Arial"/>
                </w:rPr>
                <w:t xml:space="preserve">can </w:t>
              </w:r>
            </w:ins>
            <w:ins w:id="182" w:author="Rebecca Scott [NESO]" w:date="2025-06-30T08:47:00Z">
              <w:r w:rsidR="00754228" w:rsidRPr="2F419186">
                <w:rPr>
                  <w:rFonts w:cs="Arial"/>
                </w:rPr>
                <w:t xml:space="preserve">implement </w:t>
              </w:r>
            </w:ins>
            <w:ins w:id="183" w:author="Sarah Johnson [NESO]" w:date="2025-08-21T09:48:00Z">
              <w:r w:rsidR="7737716E" w:rsidRPr="2F419186">
                <w:rPr>
                  <w:rFonts w:cs="Arial"/>
                </w:rPr>
                <w:t xml:space="preserve">any </w:t>
              </w:r>
            </w:ins>
            <w:ins w:id="184" w:author="Rebecca Scott [NESO]" w:date="2025-06-30T08:47:00Z">
              <w:r w:rsidR="00754228" w:rsidRPr="2F419186">
                <w:rPr>
                  <w:rFonts w:cs="Arial"/>
                </w:rPr>
                <w:t>instructions issued</w:t>
              </w:r>
            </w:ins>
            <w:ins w:id="185" w:author="Rebecca Scott (NESO)" w:date="2025-05-20T14:49:00Z">
              <w:r w:rsidRPr="2F419186">
                <w:rPr>
                  <w:rFonts w:cs="Arial"/>
                </w:rPr>
                <w:t xml:space="preserve"> by </w:t>
              </w:r>
              <w:r w:rsidRPr="2F419186">
                <w:rPr>
                  <w:rFonts w:cs="Arial"/>
                  <w:b/>
                  <w:bCs/>
                </w:rPr>
                <w:t>The Company</w:t>
              </w:r>
              <w:r w:rsidRPr="2F419186">
                <w:rPr>
                  <w:rFonts w:cs="Arial"/>
                </w:rPr>
                <w:t>.</w:t>
              </w:r>
            </w:ins>
          </w:p>
        </w:tc>
      </w:tr>
      <w:tr w:rsidR="00BE0276" w:rsidRPr="007E0B31" w14:paraId="3172398A" w14:textId="77777777" w:rsidTr="2F419186">
        <w:trPr>
          <w:cantSplit/>
          <w:ins w:id="186" w:author="Lizzie Timmins (NESO)" w:date="2025-04-14T11:08:00Z"/>
        </w:trPr>
        <w:tc>
          <w:tcPr>
            <w:tcW w:w="2884" w:type="dxa"/>
          </w:tcPr>
          <w:p w14:paraId="3885EA01" w14:textId="0621414C" w:rsidR="00BE0276" w:rsidRPr="007E0B31" w:rsidRDefault="00BE0276" w:rsidP="00BE0276">
            <w:pPr>
              <w:pStyle w:val="Arial11Bold"/>
              <w:rPr>
                <w:ins w:id="187" w:author="Lizzie Timmins (NESO)" w:date="2025-04-14T11:08:00Z"/>
                <w:rFonts w:cs="Arial"/>
              </w:rPr>
            </w:pPr>
            <w:ins w:id="188" w:author="Lizzie Timmins (NESO)" w:date="2025-04-14T11:08:00Z">
              <w:r w:rsidRPr="00A52ED5">
                <w:lastRenderedPageBreak/>
                <w:t xml:space="preserve">National Electricity Transmission System Notice – DCRP </w:t>
              </w:r>
            </w:ins>
            <w:ins w:id="189" w:author="Rebecca Scott (NESO)" w:date="2025-04-16T16:17:00Z">
              <w:r w:rsidR="00083A17">
                <w:t>Act</w:t>
              </w:r>
            </w:ins>
            <w:ins w:id="190" w:author="Rebecca Scott (NESO)" w:date="2025-05-30T10:42:00Z">
              <w:r w:rsidR="00770493">
                <w:t>uation</w:t>
              </w:r>
            </w:ins>
          </w:p>
        </w:tc>
        <w:tc>
          <w:tcPr>
            <w:tcW w:w="6634" w:type="dxa"/>
          </w:tcPr>
          <w:p w14:paraId="046F007C" w14:textId="1D5DAFA8" w:rsidR="00BE0276" w:rsidRPr="007E0B31" w:rsidRDefault="00BE0276" w:rsidP="00BE0276">
            <w:pPr>
              <w:pStyle w:val="TableArial11"/>
              <w:rPr>
                <w:ins w:id="191" w:author="Lizzie Timmins (NESO)" w:date="2025-04-14T11:08:00Z"/>
                <w:rFonts w:cs="Arial"/>
              </w:rPr>
            </w:pPr>
            <w:ins w:id="192" w:author="Lizzie Timmins (NESO)" w:date="2025-04-14T11:08:00Z">
              <w:r>
                <w:t xml:space="preserve">A notice issued by </w:t>
              </w:r>
              <w:r w:rsidRPr="2F419186">
                <w:rPr>
                  <w:b/>
                  <w:bCs/>
                </w:rPr>
                <w:t>The Company</w:t>
              </w:r>
              <w:r>
                <w:t xml:space="preserve">, in accordance with OC6.9.3, to instruct </w:t>
              </w:r>
            </w:ins>
            <w:ins w:id="193" w:author="Lizzie Timmins (NESO)" w:date="2025-05-20T10:40:00Z">
              <w:r w:rsidR="003B6EFB">
                <w:t xml:space="preserve">the relevant </w:t>
              </w:r>
            </w:ins>
            <w:ins w:id="194" w:author="Lizzie Timmins (NESO)" w:date="2025-04-14T11:08:00Z">
              <w:r w:rsidRPr="2F419186">
                <w:rPr>
                  <w:b/>
                  <w:bCs/>
                </w:rPr>
                <w:t>Network Operator</w:t>
              </w:r>
            </w:ins>
            <w:ins w:id="195" w:author="Lizzie Timmins (NESO)" w:date="2025-05-20T10:40:00Z">
              <w:r w:rsidR="003B6EFB">
                <w:t>(</w:t>
              </w:r>
            </w:ins>
            <w:ins w:id="196" w:author="Lizzie Timmins (NESO)" w:date="2025-04-14T11:08:00Z">
              <w:r>
                <w:t>s</w:t>
              </w:r>
            </w:ins>
            <w:ins w:id="197" w:author="Lizzie Timmins (NESO)" w:date="2025-05-20T10:40:00Z">
              <w:r w:rsidR="003B6EFB">
                <w:t>)</w:t>
              </w:r>
            </w:ins>
            <w:ins w:id="198" w:author="Lizzie Timmins (NESO)" w:date="2025-04-14T11:08:00Z">
              <w:r>
                <w:t xml:space="preserve"> to initiate the </w:t>
              </w:r>
              <w:r w:rsidRPr="2F419186">
                <w:rPr>
                  <w:b/>
                  <w:bCs/>
                </w:rPr>
                <w:t>DCRP</w:t>
              </w:r>
              <w:r>
                <w:t xml:space="preserve"> and reconfigure their </w:t>
              </w:r>
            </w:ins>
            <w:ins w:id="199" w:author="Rebecca Scott [NESO]" w:date="2025-06-30T08:48:00Z">
              <w:r w:rsidR="00754228" w:rsidRPr="2F419186">
                <w:rPr>
                  <w:b/>
                  <w:bCs/>
                </w:rPr>
                <w:t xml:space="preserve">User System </w:t>
              </w:r>
            </w:ins>
            <w:ins w:id="200" w:author="Lizzie Timmins (NESO)" w:date="2025-04-14T11:08:00Z">
              <w:r>
                <w:t>as required</w:t>
              </w:r>
            </w:ins>
            <w:ins w:id="201" w:author="Rebecca Scott (NESO)" w:date="2025-04-16T16:19:00Z">
              <w:r w:rsidR="009A5BBB">
                <w:t>, within 8 hours,</w:t>
              </w:r>
            </w:ins>
            <w:ins w:id="202" w:author="Lizzie Timmins (NESO)" w:date="2025-04-14T11:08:00Z">
              <w:r>
                <w:t xml:space="preserve"> to be able to implement the </w:t>
              </w:r>
              <w:del w:id="203" w:author="Sarah Johnson [NESO]" w:date="2025-08-21T09:50:00Z">
                <w:r w:rsidRPr="2F419186" w:rsidDel="00BE0276">
                  <w:rPr>
                    <w:b/>
                    <w:bCs/>
                  </w:rPr>
                  <w:delText xml:space="preserve">DCRP </w:delText>
                </w:r>
              </w:del>
              <w:r w:rsidRPr="2F419186">
                <w:rPr>
                  <w:b/>
                  <w:bCs/>
                </w:rPr>
                <w:t>Activation Schedule</w:t>
              </w:r>
            </w:ins>
            <w:ins w:id="204" w:author="Lizzie Timmins (NESO)" w:date="2025-05-20T10:41:00Z">
              <w:r w:rsidR="00313967">
                <w:t>(</w:t>
              </w:r>
            </w:ins>
            <w:ins w:id="205" w:author="Lizzie Timmins (NESO)" w:date="2025-04-14T11:08:00Z">
              <w:r>
                <w:t>s</w:t>
              </w:r>
            </w:ins>
            <w:ins w:id="206" w:author="Lizzie Timmins (NESO)" w:date="2025-05-20T10:41:00Z">
              <w:r w:rsidR="00313967">
                <w:t>)</w:t>
              </w:r>
            </w:ins>
            <w:ins w:id="207" w:author="Lizzie Timmins (NESO)" w:date="2025-04-14T11:08:00Z">
              <w:r>
                <w:t>.</w:t>
              </w:r>
            </w:ins>
          </w:p>
        </w:tc>
      </w:tr>
      <w:tr w:rsidR="00284A6A" w:rsidRPr="007E0B31" w14:paraId="2162AB60" w14:textId="77777777" w:rsidTr="2F419186">
        <w:trPr>
          <w:cantSplit/>
          <w:ins w:id="208" w:author="Rebecca Scott (NESO)" w:date="2025-04-16T16:23:00Z"/>
        </w:trPr>
        <w:tc>
          <w:tcPr>
            <w:tcW w:w="2884" w:type="dxa"/>
          </w:tcPr>
          <w:p w14:paraId="5CBD38B2" w14:textId="7AC815E3" w:rsidR="00284A6A" w:rsidRPr="00A52ED5" w:rsidRDefault="00284A6A" w:rsidP="00284A6A">
            <w:pPr>
              <w:pStyle w:val="Arial11Bold"/>
              <w:rPr>
                <w:ins w:id="209" w:author="Rebecca Scott (NESO)" w:date="2025-04-16T16:23:00Z"/>
              </w:rPr>
            </w:pPr>
            <w:ins w:id="210" w:author="Rebecca Scott (NESO)" w:date="2025-04-16T16:23:00Z">
              <w:r w:rsidRPr="00A52ED5">
                <w:t>National Electricity Transmission System Notice – DCRP Im</w:t>
              </w:r>
              <w:r>
                <w:t>plementation</w:t>
              </w:r>
            </w:ins>
          </w:p>
        </w:tc>
        <w:tc>
          <w:tcPr>
            <w:tcW w:w="6634" w:type="dxa"/>
          </w:tcPr>
          <w:p w14:paraId="6234DF2D" w14:textId="1D1E373D" w:rsidR="00BC73B0" w:rsidRDefault="00BC73B0" w:rsidP="00C55927">
            <w:pPr>
              <w:pStyle w:val="TableArial11"/>
              <w:rPr>
                <w:ins w:id="211" w:author="Rebecca Scott (NESO)" w:date="2025-04-16T16:23:00Z"/>
              </w:rPr>
            </w:pPr>
            <w:ins w:id="212" w:author="Rebecca Scott [NESO]" w:date="2025-07-02T09:49:00Z" w16du:dateUtc="2025-07-02T08:49:00Z">
              <w:r>
                <w:t>A notice issued by</w:t>
              </w:r>
              <w:r>
                <w:rPr>
                  <w:b/>
                  <w:bCs/>
                </w:rPr>
                <w:t xml:space="preserve"> The Company</w:t>
              </w:r>
              <w:r>
                <w:t xml:space="preserve">, in accordance with OC6.9.5, to instruct the </w:t>
              </w:r>
              <w:r>
                <w:rPr>
                  <w:b/>
                  <w:bCs/>
                </w:rPr>
                <w:t>Network Operator</w:t>
              </w:r>
              <w:r>
                <w:t>(</w:t>
              </w:r>
              <w:r w:rsidRPr="00852161">
                <w:t>s</w:t>
              </w:r>
              <w:r>
                <w:t xml:space="preserve">) to make disconnections in accordance with the instructions detailed in the </w:t>
              </w:r>
              <w:r>
                <w:rPr>
                  <w:b/>
                  <w:bCs/>
                </w:rPr>
                <w:t>Activation Schedule</w:t>
              </w:r>
              <w:r>
                <w:t xml:space="preserve">(s). This notice will be sent alongside the first set of </w:t>
              </w:r>
              <w:r>
                <w:rPr>
                  <w:b/>
                  <w:bCs/>
                </w:rPr>
                <w:t>Activation Schedule</w:t>
              </w:r>
              <w:r>
                <w:t xml:space="preserve">(s) required for a </w:t>
              </w:r>
              <w:r>
                <w:rPr>
                  <w:b/>
                  <w:bCs/>
                </w:rPr>
                <w:t>Demand Control Rotation Period</w:t>
              </w:r>
              <w:r>
                <w:t xml:space="preserve">. </w:t>
              </w:r>
            </w:ins>
          </w:p>
        </w:tc>
      </w:tr>
      <w:tr w:rsidR="00284A6A" w:rsidRPr="007E0B31" w14:paraId="317F10DE" w14:textId="77777777" w:rsidTr="2F419186">
        <w:trPr>
          <w:cantSplit/>
          <w:ins w:id="213" w:author="Lizzie Timmins (NESO)" w:date="2025-04-14T11:08:00Z"/>
        </w:trPr>
        <w:tc>
          <w:tcPr>
            <w:tcW w:w="2884" w:type="dxa"/>
          </w:tcPr>
          <w:p w14:paraId="6B05AA0D" w14:textId="3E6DD577" w:rsidR="00284A6A" w:rsidRPr="007E0B31" w:rsidRDefault="00284A6A" w:rsidP="00284A6A">
            <w:pPr>
              <w:pStyle w:val="Arial11Bold"/>
              <w:rPr>
                <w:ins w:id="214" w:author="Lizzie Timmins (NESO)" w:date="2025-04-14T11:08:00Z"/>
                <w:rFonts w:cs="Arial"/>
              </w:rPr>
            </w:pPr>
            <w:ins w:id="215" w:author="Lizzie Timmins (NESO)" w:date="2025-04-14T11:08:00Z">
              <w:r w:rsidRPr="00A52ED5">
                <w:t>National Electricity Transmission System Notice – DCRP Stand Down</w:t>
              </w:r>
            </w:ins>
          </w:p>
        </w:tc>
        <w:tc>
          <w:tcPr>
            <w:tcW w:w="6634" w:type="dxa"/>
          </w:tcPr>
          <w:p w14:paraId="5359A796" w14:textId="114ECB1B" w:rsidR="00284A6A" w:rsidRPr="007E0B31" w:rsidRDefault="00284A6A" w:rsidP="00284A6A">
            <w:pPr>
              <w:pStyle w:val="TableArial11"/>
              <w:rPr>
                <w:ins w:id="216" w:author="Lizzie Timmins (NESO)" w:date="2025-04-14T11:08:00Z"/>
                <w:rFonts w:cs="Arial"/>
              </w:rPr>
            </w:pPr>
            <w:ins w:id="217" w:author="Lizzie Timmins (NESO)" w:date="2025-04-14T11:08:00Z">
              <w:r>
                <w:t xml:space="preserve">A notice issued by </w:t>
              </w:r>
              <w:r w:rsidRPr="2F419186">
                <w:rPr>
                  <w:b/>
                  <w:bCs/>
                </w:rPr>
                <w:t>The Company</w:t>
              </w:r>
              <w:r>
                <w:t>, in accordance with OC6.9.</w:t>
              </w:r>
            </w:ins>
            <w:ins w:id="218" w:author="Sarah Johnson [NESO]" w:date="2025-08-21T09:51:00Z">
              <w:r w:rsidR="580324D6">
                <w:t>6</w:t>
              </w:r>
            </w:ins>
            <w:ins w:id="219" w:author="Rebecca Scott (NESO)" w:date="2025-04-16T16:24:00Z">
              <w:del w:id="220" w:author="Sarah Johnson [NESO]" w:date="2025-08-21T09:51:00Z">
                <w:r w:rsidDel="00284A6A">
                  <w:delText>7</w:delText>
                </w:r>
              </w:del>
            </w:ins>
            <w:ins w:id="221" w:author="Lizzie Timmins (NESO)" w:date="2025-04-14T11:08:00Z">
              <w:r>
                <w:t xml:space="preserve">, to instruct </w:t>
              </w:r>
            </w:ins>
            <w:ins w:id="222" w:author="Lizzie Timmins (NESO)" w:date="2025-05-20T10:40:00Z">
              <w:r w:rsidR="0064580B">
                <w:t xml:space="preserve">the relevant </w:t>
              </w:r>
            </w:ins>
            <w:ins w:id="223" w:author="Lizzie Timmins (NESO)" w:date="2025-04-14T11:08:00Z">
              <w:r w:rsidRPr="2F419186">
                <w:rPr>
                  <w:b/>
                  <w:bCs/>
                </w:rPr>
                <w:t>Network Operator</w:t>
              </w:r>
            </w:ins>
            <w:ins w:id="224" w:author="Lizzie Timmins (NESO)" w:date="2025-05-20T10:40:00Z">
              <w:r w:rsidR="0064580B">
                <w:t>(</w:t>
              </w:r>
            </w:ins>
            <w:ins w:id="225" w:author="Lizzie Timmins (NESO)" w:date="2025-04-14T11:08:00Z">
              <w:r>
                <w:t>s</w:t>
              </w:r>
            </w:ins>
            <w:ins w:id="226" w:author="Lizzie Timmins (NESO)" w:date="2025-05-20T10:40:00Z">
              <w:r w:rsidR="0064580B">
                <w:t>)</w:t>
              </w:r>
            </w:ins>
            <w:ins w:id="227" w:author="Lizzie Timmins (NESO)" w:date="2025-04-14T11:08:00Z">
              <w:r>
                <w:t xml:space="preserve"> to stand down </w:t>
              </w:r>
              <w:r w:rsidRPr="2F419186">
                <w:rPr>
                  <w:b/>
                  <w:bCs/>
                </w:rPr>
                <w:t>DCRP</w:t>
              </w:r>
              <w:r>
                <w:t xml:space="preserve"> arrangements as soon as reasonably practicable and securely revert their networks back to normal network configuration and operation without </w:t>
              </w:r>
              <w:r w:rsidRPr="2F419186">
                <w:rPr>
                  <w:b/>
                  <w:bCs/>
                </w:rPr>
                <w:t>Demand Disconnection</w:t>
              </w:r>
            </w:ins>
            <w:ins w:id="228" w:author="Rebecca Scott (NESO)" w:date="2025-04-16T16:24:00Z">
              <w:r w:rsidRPr="2F419186">
                <w:rPr>
                  <w:b/>
                  <w:bCs/>
                </w:rPr>
                <w:t xml:space="preserve"> </w:t>
              </w:r>
              <w:r>
                <w:t>or to notify</w:t>
              </w:r>
            </w:ins>
            <w:ins w:id="229" w:author="Lizzie Timmins (NESO)" w:date="2025-05-20T10:40:00Z">
              <w:r w:rsidR="002578DE">
                <w:t xml:space="preserve"> the relevant</w:t>
              </w:r>
            </w:ins>
            <w:ins w:id="230" w:author="Rebecca Scott (NESO)" w:date="2025-04-16T16:24:00Z">
              <w:r>
                <w:t xml:space="preserve"> </w:t>
              </w:r>
              <w:r w:rsidR="008D144C" w:rsidRPr="2F419186">
                <w:rPr>
                  <w:b/>
                  <w:bCs/>
                </w:rPr>
                <w:t>Network Operator</w:t>
              </w:r>
            </w:ins>
            <w:ins w:id="231" w:author="Lizzie Timmins (NESO)" w:date="2025-05-20T10:40:00Z">
              <w:r w:rsidR="002578DE">
                <w:t>(</w:t>
              </w:r>
            </w:ins>
            <w:ins w:id="232" w:author="Rebecca Scott (NESO)" w:date="2025-04-16T16:24:00Z">
              <w:r w:rsidR="008D144C">
                <w:t>s</w:t>
              </w:r>
            </w:ins>
            <w:ins w:id="233" w:author="Lizzie Timmins (NESO)" w:date="2025-05-20T10:40:00Z">
              <w:r w:rsidR="002578DE">
                <w:t>)</w:t>
              </w:r>
            </w:ins>
            <w:ins w:id="234" w:author="Rebecca Scott (NESO)" w:date="2025-04-16T16:24:00Z">
              <w:r w:rsidR="008D144C">
                <w:t xml:space="preserve"> </w:t>
              </w:r>
            </w:ins>
            <w:ins w:id="235" w:author="John Zammit-Haber (NESO)" w:date="2025-05-06T14:32:00Z">
              <w:r w:rsidR="1373A091">
                <w:t>to</w:t>
              </w:r>
            </w:ins>
            <w:ins w:id="236" w:author="Rebecca Scott (NESO)" w:date="2025-04-16T16:24:00Z">
              <w:r w:rsidR="008D144C">
                <w:t xml:space="preserve"> transition to the Electricity Supply Emergency Code</w:t>
              </w:r>
            </w:ins>
            <w:ins w:id="237" w:author="Lizzie Timmins (NESO)" w:date="2025-05-20T11:06:00Z">
              <w:r w:rsidR="00B72DEC">
                <w:t xml:space="preserve"> arrangements</w:t>
              </w:r>
            </w:ins>
            <w:ins w:id="238" w:author="Lizzie Timmins (NESO)" w:date="2025-04-14T11:08:00Z">
              <w:r>
                <w:t>.</w:t>
              </w:r>
            </w:ins>
          </w:p>
        </w:tc>
      </w:tr>
      <w:tr w:rsidR="00284A6A" w:rsidRPr="007E0B31" w14:paraId="48376211" w14:textId="77777777" w:rsidTr="2F419186">
        <w:trPr>
          <w:cantSplit/>
        </w:trPr>
        <w:tc>
          <w:tcPr>
            <w:tcW w:w="2884" w:type="dxa"/>
          </w:tcPr>
          <w:p w14:paraId="27F2E9C4" w14:textId="77777777" w:rsidR="00284A6A" w:rsidRPr="007E0B31" w:rsidDel="00E0556C" w:rsidRDefault="00284A6A" w:rsidP="00284A6A">
            <w:pPr>
              <w:pStyle w:val="Arial11Bold"/>
              <w:rPr>
                <w:rFonts w:cs="Arial"/>
              </w:rPr>
            </w:pPr>
            <w:r w:rsidRPr="007E0B31">
              <w:rPr>
                <w:rFonts w:cs="Arial"/>
              </w:rPr>
              <w:t>National Electricity Transmission System Operator Area</w:t>
            </w:r>
          </w:p>
        </w:tc>
        <w:tc>
          <w:tcPr>
            <w:tcW w:w="6634" w:type="dxa"/>
          </w:tcPr>
          <w:p w14:paraId="2CFEDB7F" w14:textId="7B04A088" w:rsidR="00284A6A" w:rsidRPr="007E0B31" w:rsidRDefault="00284A6A" w:rsidP="00284A6A">
            <w:pPr>
              <w:pStyle w:val="TableArial11"/>
              <w:rPr>
                <w:rFonts w:cs="Arial"/>
              </w:rPr>
            </w:pPr>
            <w:r>
              <w:rPr>
                <w:rFonts w:cs="Arial"/>
              </w:rPr>
              <w:t>M</w:t>
            </w:r>
            <w:r w:rsidRPr="38E6A229">
              <w:rPr>
                <w:rFonts w:cs="Arial"/>
              </w:rPr>
              <w:t xml:space="preserve">eans the area by that name as set out in the terms of the </w:t>
            </w:r>
            <w:r w:rsidRPr="38E6A229">
              <w:rPr>
                <w:rFonts w:cs="Arial"/>
                <w:b/>
                <w:bCs/>
              </w:rPr>
              <w:t>ESO Licence.</w:t>
            </w:r>
          </w:p>
        </w:tc>
      </w:tr>
      <w:tr w:rsidR="00284A6A" w:rsidRPr="007E0B31" w14:paraId="55416822" w14:textId="77777777" w:rsidTr="2F419186">
        <w:trPr>
          <w:cantSplit/>
        </w:trPr>
        <w:tc>
          <w:tcPr>
            <w:tcW w:w="2884" w:type="dxa"/>
          </w:tcPr>
          <w:p w14:paraId="0FB9F23B" w14:textId="77777777" w:rsidR="00284A6A" w:rsidRPr="007E0B31" w:rsidRDefault="00284A6A" w:rsidP="00284A6A">
            <w:pPr>
              <w:pStyle w:val="Arial11Bold"/>
              <w:rPr>
                <w:rFonts w:cs="Arial"/>
              </w:rPr>
            </w:pPr>
            <w:r w:rsidRPr="007E0B31">
              <w:rPr>
                <w:rFonts w:cs="Arial"/>
              </w:rPr>
              <w:t>National Electricity Transmission System Study Network Data File</w:t>
            </w:r>
          </w:p>
        </w:tc>
        <w:tc>
          <w:tcPr>
            <w:tcW w:w="6634" w:type="dxa"/>
          </w:tcPr>
          <w:p w14:paraId="6B8E82EB" w14:textId="1125D6F8" w:rsidR="00284A6A" w:rsidRPr="007E0B31" w:rsidRDefault="00284A6A" w:rsidP="00284A6A">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284A6A" w:rsidRPr="007E0B31" w14:paraId="59CB3966" w14:textId="77777777" w:rsidTr="2F419186">
        <w:trPr>
          <w:cantSplit/>
        </w:trPr>
        <w:tc>
          <w:tcPr>
            <w:tcW w:w="2884" w:type="dxa"/>
          </w:tcPr>
          <w:p w14:paraId="4944B672" w14:textId="77777777" w:rsidR="00284A6A" w:rsidRPr="007E0B31" w:rsidRDefault="00284A6A" w:rsidP="00284A6A">
            <w:pPr>
              <w:pStyle w:val="Arial11Bold"/>
              <w:rPr>
                <w:rFonts w:cs="Arial"/>
              </w:rPr>
            </w:pPr>
            <w:r w:rsidRPr="007E0B31">
              <w:rPr>
                <w:rFonts w:cs="Arial"/>
              </w:rPr>
              <w:t>National Electricity Transmission System Warning</w:t>
            </w:r>
          </w:p>
        </w:tc>
        <w:tc>
          <w:tcPr>
            <w:tcW w:w="6634" w:type="dxa"/>
          </w:tcPr>
          <w:p w14:paraId="6C1801F0" w14:textId="3FBAE0F4" w:rsidR="00284A6A" w:rsidRPr="007E0B31" w:rsidRDefault="00284A6A" w:rsidP="00284A6A">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284A6A" w:rsidRPr="007E0B31" w:rsidRDefault="00284A6A" w:rsidP="00284A6A">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284A6A" w:rsidRPr="007E0B31" w14:paraId="01E8D3C9" w14:textId="77777777" w:rsidTr="2F419186">
        <w:trPr>
          <w:cantSplit/>
        </w:trPr>
        <w:tc>
          <w:tcPr>
            <w:tcW w:w="2884" w:type="dxa"/>
          </w:tcPr>
          <w:p w14:paraId="6465F3EA" w14:textId="77777777" w:rsidR="00284A6A" w:rsidRPr="007E0B31" w:rsidRDefault="00284A6A" w:rsidP="00284A6A">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284A6A" w:rsidRPr="007E0B31" w:rsidRDefault="00284A6A" w:rsidP="00284A6A">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284A6A" w:rsidRPr="007E0B31" w14:paraId="5619AA14" w14:textId="77777777" w:rsidTr="2F419186">
        <w:trPr>
          <w:cantSplit/>
        </w:trPr>
        <w:tc>
          <w:tcPr>
            <w:tcW w:w="2884" w:type="dxa"/>
          </w:tcPr>
          <w:p w14:paraId="32EB5FAD" w14:textId="77777777" w:rsidR="00284A6A" w:rsidRPr="007E0B31" w:rsidRDefault="00284A6A" w:rsidP="00284A6A">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284A6A" w:rsidRPr="007E0B31" w:rsidRDefault="00284A6A" w:rsidP="00284A6A">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284A6A" w:rsidRPr="00333F56" w14:paraId="63F60E1D" w14:textId="77777777" w:rsidTr="2F419186">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284A6A" w:rsidRPr="00333F56" w:rsidRDefault="00284A6A" w:rsidP="00284A6A">
            <w:pPr>
              <w:pStyle w:val="paragraph"/>
              <w:rPr>
                <w:rFonts w:ascii="Arial" w:hAnsi="Arial" w:cs="Arial"/>
                <w:b/>
                <w:bCs/>
                <w:sz w:val="20"/>
                <w:szCs w:val="20"/>
              </w:rPr>
            </w:pPr>
            <w:r w:rsidRPr="56193979">
              <w:rPr>
                <w:rFonts w:ascii="Arial" w:hAnsi="Arial" w:cs="Arial"/>
                <w:b/>
                <w:bCs/>
                <w:sz w:val="20"/>
                <w:szCs w:val="20"/>
              </w:rPr>
              <w:lastRenderedPageBreak/>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284A6A" w:rsidRPr="00333F56" w:rsidRDefault="00284A6A" w:rsidP="00284A6A">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284A6A" w:rsidRPr="007E0B31" w14:paraId="799F5D77" w14:textId="77777777" w:rsidTr="2F419186">
        <w:trPr>
          <w:cantSplit/>
        </w:trPr>
        <w:tc>
          <w:tcPr>
            <w:tcW w:w="2884" w:type="dxa"/>
          </w:tcPr>
          <w:p w14:paraId="77FD5C8F" w14:textId="77777777" w:rsidR="00284A6A" w:rsidRPr="007E0B31" w:rsidRDefault="00284A6A" w:rsidP="00284A6A">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284A6A" w:rsidRPr="007E0B31" w:rsidRDefault="00284A6A" w:rsidP="00284A6A">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284A6A" w:rsidRPr="005C32A6" w14:paraId="11604B47" w14:textId="77777777" w:rsidTr="2F419186">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284A6A" w:rsidRPr="005C32A6" w:rsidRDefault="00284A6A" w:rsidP="00284A6A">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284A6A" w:rsidRPr="005C32A6" w:rsidRDefault="00284A6A" w:rsidP="00284A6A">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284A6A" w:rsidRPr="007E0B31" w14:paraId="363916FF" w14:textId="77777777" w:rsidTr="2F419186">
        <w:trPr>
          <w:cantSplit/>
        </w:trPr>
        <w:tc>
          <w:tcPr>
            <w:tcW w:w="2884" w:type="dxa"/>
          </w:tcPr>
          <w:p w14:paraId="79FD6F69" w14:textId="291AFEB3" w:rsidR="00284A6A" w:rsidRPr="00F82697" w:rsidRDefault="00284A6A" w:rsidP="00284A6A">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284A6A" w:rsidRPr="007E0B31" w:rsidRDefault="00284A6A" w:rsidP="00284A6A">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284A6A" w:rsidRPr="007E0B31" w:rsidRDefault="00284A6A" w:rsidP="00284A6A">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284A6A" w:rsidRPr="007E0B31" w14:paraId="54897286" w14:textId="77777777" w:rsidTr="2F419186">
        <w:trPr>
          <w:cantSplit/>
        </w:trPr>
        <w:tc>
          <w:tcPr>
            <w:tcW w:w="2884" w:type="dxa"/>
          </w:tcPr>
          <w:p w14:paraId="319EB794" w14:textId="77777777" w:rsidR="00284A6A" w:rsidRPr="007E0B31" w:rsidRDefault="00284A6A" w:rsidP="00284A6A">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284A6A" w:rsidRPr="007E0B31" w:rsidRDefault="00284A6A" w:rsidP="00284A6A">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284A6A" w:rsidRPr="007E0B31" w14:paraId="41B7C8BE" w14:textId="77777777" w:rsidTr="2F419186">
        <w:trPr>
          <w:cantSplit/>
        </w:trPr>
        <w:tc>
          <w:tcPr>
            <w:tcW w:w="2884" w:type="dxa"/>
          </w:tcPr>
          <w:p w14:paraId="6202E479" w14:textId="7629FE16" w:rsidR="00284A6A" w:rsidRPr="007E0B31" w:rsidRDefault="00284A6A" w:rsidP="00284A6A">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284A6A" w:rsidRPr="007E0B31" w:rsidRDefault="00284A6A" w:rsidP="00284A6A">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284A6A" w14:paraId="1E7B1355" w14:textId="77777777" w:rsidTr="2F419186">
        <w:trPr>
          <w:cantSplit/>
          <w:trHeight w:val="300"/>
        </w:trPr>
        <w:tc>
          <w:tcPr>
            <w:tcW w:w="2884" w:type="dxa"/>
          </w:tcPr>
          <w:p w14:paraId="47723749" w14:textId="1AEEBE51" w:rsidR="00284A6A" w:rsidRDefault="00284A6A" w:rsidP="00284A6A">
            <w:pPr>
              <w:pStyle w:val="Arial11Bold"/>
              <w:rPr>
                <w:rFonts w:cs="Arial"/>
              </w:rPr>
            </w:pPr>
            <w:r w:rsidRPr="38E6A229">
              <w:rPr>
                <w:rFonts w:cs="Arial"/>
              </w:rPr>
              <w:t>National Energy System Operator or NESO</w:t>
            </w:r>
          </w:p>
        </w:tc>
        <w:tc>
          <w:tcPr>
            <w:tcW w:w="6634" w:type="dxa"/>
          </w:tcPr>
          <w:p w14:paraId="69C47B60" w14:textId="6E6B8941" w:rsidR="00284A6A" w:rsidRDefault="00284A6A" w:rsidP="00284A6A">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b/>
                <w:bCs/>
              </w:rPr>
              <w:t>.</w:t>
            </w:r>
          </w:p>
        </w:tc>
      </w:tr>
      <w:tr w:rsidR="00284A6A" w:rsidRPr="007E0B31" w14:paraId="063EB174" w14:textId="77777777" w:rsidTr="2F419186">
        <w:trPr>
          <w:cantSplit/>
        </w:trPr>
        <w:tc>
          <w:tcPr>
            <w:tcW w:w="2884" w:type="dxa"/>
          </w:tcPr>
          <w:p w14:paraId="37FB682E" w14:textId="77777777" w:rsidR="00284A6A" w:rsidRPr="007E0B31" w:rsidRDefault="00284A6A" w:rsidP="00284A6A">
            <w:pPr>
              <w:pStyle w:val="Arial11Bold"/>
              <w:rPr>
                <w:rFonts w:cs="Arial"/>
              </w:rPr>
            </w:pPr>
            <w:r w:rsidRPr="007E0B31">
              <w:rPr>
                <w:rFonts w:cs="Arial"/>
              </w:rPr>
              <w:t>Network Data</w:t>
            </w:r>
          </w:p>
        </w:tc>
        <w:tc>
          <w:tcPr>
            <w:tcW w:w="6634" w:type="dxa"/>
          </w:tcPr>
          <w:p w14:paraId="42D87CF6" w14:textId="57380595" w:rsidR="00284A6A" w:rsidRPr="007E0B31" w:rsidRDefault="00284A6A" w:rsidP="00284A6A">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284A6A" w:rsidRPr="007E0B31" w14:paraId="5CCE23CF" w14:textId="77777777" w:rsidTr="2F419186">
        <w:trPr>
          <w:cantSplit/>
        </w:trPr>
        <w:tc>
          <w:tcPr>
            <w:tcW w:w="2884" w:type="dxa"/>
          </w:tcPr>
          <w:p w14:paraId="32A9362E" w14:textId="66E2C1A5" w:rsidR="00284A6A" w:rsidRPr="00012DF8" w:rsidRDefault="00284A6A" w:rsidP="00284A6A">
            <w:pPr>
              <w:pStyle w:val="Arial11Bold"/>
              <w:rPr>
                <w:rFonts w:cs="Arial"/>
              </w:rPr>
            </w:pPr>
            <w:r w:rsidRPr="002510FF">
              <w:rPr>
                <w:rFonts w:cs="Arial"/>
              </w:rPr>
              <w:t>Network Frequency Perturbation Plot</w:t>
            </w:r>
          </w:p>
        </w:tc>
        <w:tc>
          <w:tcPr>
            <w:tcW w:w="6634" w:type="dxa"/>
          </w:tcPr>
          <w:p w14:paraId="242BB7C1" w14:textId="77777777" w:rsidR="00284A6A" w:rsidRPr="002510FF" w:rsidRDefault="00284A6A" w:rsidP="00284A6A">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284A6A" w:rsidRPr="002510FF" w:rsidRDefault="00284A6A" w:rsidP="00284A6A">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284A6A" w:rsidRPr="002510FF" w:rsidRDefault="00284A6A" w:rsidP="00284A6A">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284A6A" w:rsidRPr="00012DF8" w:rsidRDefault="00284A6A" w:rsidP="00284A6A">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284A6A" w:rsidRPr="007E0B31" w14:paraId="110E5A97" w14:textId="77777777" w:rsidTr="2F419186">
        <w:trPr>
          <w:cantSplit/>
        </w:trPr>
        <w:tc>
          <w:tcPr>
            <w:tcW w:w="2884" w:type="dxa"/>
          </w:tcPr>
          <w:p w14:paraId="470DA843" w14:textId="771D09CC" w:rsidR="00284A6A" w:rsidRPr="00AE104B" w:rsidRDefault="00284A6A" w:rsidP="00284A6A">
            <w:pPr>
              <w:pStyle w:val="Arial11Bold"/>
              <w:rPr>
                <w:rFonts w:cs="Arial"/>
              </w:rPr>
            </w:pPr>
            <w:r w:rsidRPr="00AE104B">
              <w:rPr>
                <w:rFonts w:cs="Arial"/>
              </w:rPr>
              <w:t>Network Gas Supply Emergency</w:t>
            </w:r>
          </w:p>
        </w:tc>
        <w:tc>
          <w:tcPr>
            <w:tcW w:w="6634" w:type="dxa"/>
          </w:tcPr>
          <w:p w14:paraId="71FCF9F7" w14:textId="300DD61D" w:rsidR="00284A6A" w:rsidRPr="00AE104B" w:rsidRDefault="00284A6A" w:rsidP="00284A6A">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284A6A" w:rsidRPr="007E0B31" w14:paraId="50F13394" w14:textId="77777777" w:rsidTr="2F419186">
        <w:trPr>
          <w:cantSplit/>
        </w:trPr>
        <w:tc>
          <w:tcPr>
            <w:tcW w:w="2884" w:type="dxa"/>
          </w:tcPr>
          <w:p w14:paraId="2E2A5894" w14:textId="77777777" w:rsidR="00284A6A" w:rsidRPr="007E0B31" w:rsidRDefault="00284A6A" w:rsidP="00284A6A">
            <w:pPr>
              <w:pStyle w:val="Arial11Bold"/>
              <w:rPr>
                <w:rFonts w:cs="Arial"/>
              </w:rPr>
            </w:pPr>
            <w:r w:rsidRPr="007E0B31">
              <w:rPr>
                <w:rFonts w:cs="Arial"/>
              </w:rPr>
              <w:lastRenderedPageBreak/>
              <w:t>Network Operator</w:t>
            </w:r>
          </w:p>
        </w:tc>
        <w:tc>
          <w:tcPr>
            <w:tcW w:w="6634" w:type="dxa"/>
          </w:tcPr>
          <w:p w14:paraId="2994EA67" w14:textId="77777777" w:rsidR="00284A6A" w:rsidRPr="007E0B31" w:rsidRDefault="00284A6A" w:rsidP="00284A6A">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284A6A" w:rsidRPr="007E0B31" w14:paraId="7261B1B3" w14:textId="77777777" w:rsidTr="2F419186">
        <w:trPr>
          <w:cantSplit/>
        </w:trPr>
        <w:tc>
          <w:tcPr>
            <w:tcW w:w="2884" w:type="dxa"/>
          </w:tcPr>
          <w:p w14:paraId="6140C6D1" w14:textId="78E67F2C" w:rsidR="00284A6A" w:rsidRPr="00803955" w:rsidRDefault="00284A6A" w:rsidP="00284A6A">
            <w:pPr>
              <w:pStyle w:val="Arial11Bold"/>
              <w:rPr>
                <w:rFonts w:cs="Arial"/>
              </w:rPr>
            </w:pPr>
            <w:r w:rsidRPr="00803955">
              <w:rPr>
                <w:rFonts w:cs="Arial"/>
              </w:rPr>
              <w:t>NGET</w:t>
            </w:r>
          </w:p>
        </w:tc>
        <w:tc>
          <w:tcPr>
            <w:tcW w:w="6634" w:type="dxa"/>
          </w:tcPr>
          <w:p w14:paraId="0D182575" w14:textId="7BBDF97A" w:rsidR="00284A6A" w:rsidRPr="007E0B31" w:rsidRDefault="00284A6A" w:rsidP="00284A6A">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284A6A" w:rsidRPr="007E0B31" w14:paraId="604B5261" w14:textId="77777777" w:rsidTr="2F419186">
        <w:trPr>
          <w:cantSplit/>
        </w:trPr>
        <w:tc>
          <w:tcPr>
            <w:tcW w:w="2884" w:type="dxa"/>
          </w:tcPr>
          <w:p w14:paraId="2623F54E" w14:textId="01991352" w:rsidR="00284A6A" w:rsidRPr="00D0602D" w:rsidRDefault="00284A6A" w:rsidP="00284A6A">
            <w:pPr>
              <w:pStyle w:val="Arial11Bold"/>
              <w:rPr>
                <w:rFonts w:cs="Arial"/>
              </w:rPr>
            </w:pPr>
            <w:r w:rsidRPr="002510FF">
              <w:rPr>
                <w:rFonts w:cs="Arial"/>
              </w:rPr>
              <w:t>Nichols Chart</w:t>
            </w:r>
          </w:p>
        </w:tc>
        <w:tc>
          <w:tcPr>
            <w:tcW w:w="6634" w:type="dxa"/>
          </w:tcPr>
          <w:p w14:paraId="4C86893A" w14:textId="422AF3BB" w:rsidR="00284A6A" w:rsidRPr="00D0602D" w:rsidRDefault="00284A6A" w:rsidP="00284A6A">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284A6A" w:rsidRPr="007E0B31" w14:paraId="7E70E3CF" w14:textId="77777777" w:rsidTr="2F419186">
        <w:trPr>
          <w:cantSplit/>
        </w:trPr>
        <w:tc>
          <w:tcPr>
            <w:tcW w:w="2884" w:type="dxa"/>
          </w:tcPr>
          <w:p w14:paraId="5C3F33DF" w14:textId="77777777" w:rsidR="00284A6A" w:rsidRPr="007E0B31" w:rsidRDefault="00284A6A" w:rsidP="00284A6A">
            <w:pPr>
              <w:pStyle w:val="Arial11Bold"/>
              <w:rPr>
                <w:rFonts w:cs="Arial"/>
              </w:rPr>
            </w:pPr>
            <w:r w:rsidRPr="007E0B31">
              <w:rPr>
                <w:rFonts w:cs="Arial"/>
              </w:rPr>
              <w:t>No-Load Field Voltage</w:t>
            </w:r>
          </w:p>
        </w:tc>
        <w:tc>
          <w:tcPr>
            <w:tcW w:w="6634" w:type="dxa"/>
          </w:tcPr>
          <w:p w14:paraId="7FB5D9C9" w14:textId="77777777" w:rsidR="00284A6A" w:rsidRPr="007E0B31" w:rsidRDefault="00284A6A" w:rsidP="00284A6A">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284A6A" w:rsidRPr="007E0B31" w14:paraId="31E3CC2E" w14:textId="77777777" w:rsidTr="2F419186">
        <w:trPr>
          <w:cantSplit/>
        </w:trPr>
        <w:tc>
          <w:tcPr>
            <w:tcW w:w="2884" w:type="dxa"/>
          </w:tcPr>
          <w:p w14:paraId="4BE07CB3" w14:textId="77777777" w:rsidR="00284A6A" w:rsidRPr="007E0B31" w:rsidRDefault="00284A6A" w:rsidP="00284A6A">
            <w:pPr>
              <w:pStyle w:val="Arial11Bold"/>
              <w:rPr>
                <w:rFonts w:cs="Arial"/>
              </w:rPr>
            </w:pPr>
            <w:r w:rsidRPr="007E0B31">
              <w:rPr>
                <w:rFonts w:cs="Arial"/>
              </w:rPr>
              <w:t>No System Connection</w:t>
            </w:r>
          </w:p>
        </w:tc>
        <w:tc>
          <w:tcPr>
            <w:tcW w:w="6634" w:type="dxa"/>
          </w:tcPr>
          <w:p w14:paraId="7E1CCCA5" w14:textId="77777777" w:rsidR="00284A6A" w:rsidRPr="007E0B31" w:rsidRDefault="00284A6A" w:rsidP="00284A6A">
            <w:pPr>
              <w:pStyle w:val="TableArial11"/>
              <w:rPr>
                <w:rFonts w:cs="Arial"/>
              </w:rPr>
            </w:pPr>
            <w:r w:rsidRPr="007E0B31">
              <w:rPr>
                <w:rFonts w:cs="Arial"/>
              </w:rPr>
              <w:t>As defined in OC8A.1.6.2 and OC8B.1.7.2</w:t>
            </w:r>
            <w:r>
              <w:rPr>
                <w:rFonts w:cs="Arial"/>
              </w:rPr>
              <w:t>.</w:t>
            </w:r>
          </w:p>
        </w:tc>
      </w:tr>
      <w:tr w:rsidR="00284A6A" w:rsidRPr="007E0B31" w14:paraId="19692180" w14:textId="77777777" w:rsidTr="2F419186">
        <w:trPr>
          <w:cantSplit/>
        </w:trPr>
        <w:tc>
          <w:tcPr>
            <w:tcW w:w="2884" w:type="dxa"/>
          </w:tcPr>
          <w:p w14:paraId="7BE22D98" w14:textId="3A2FC6EB" w:rsidR="00284A6A" w:rsidRPr="00BC445E" w:rsidRDefault="00284A6A" w:rsidP="00284A6A">
            <w:pPr>
              <w:pStyle w:val="Arial11Bold"/>
              <w:rPr>
                <w:rFonts w:cs="Arial"/>
              </w:rPr>
            </w:pPr>
            <w:r w:rsidRPr="002510FF">
              <w:rPr>
                <w:rFonts w:cs="Arial"/>
              </w:rPr>
              <w:t>Non-CUSC Party</w:t>
            </w:r>
          </w:p>
        </w:tc>
        <w:tc>
          <w:tcPr>
            <w:tcW w:w="6634" w:type="dxa"/>
          </w:tcPr>
          <w:p w14:paraId="2EFC201F" w14:textId="55EEFEE9" w:rsidR="00284A6A" w:rsidRPr="00BC445E" w:rsidRDefault="00284A6A" w:rsidP="00284A6A">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284A6A" w:rsidRPr="007E0B31" w14:paraId="1B3105BA" w14:textId="77777777" w:rsidTr="2F419186">
        <w:trPr>
          <w:cantSplit/>
        </w:trPr>
        <w:tc>
          <w:tcPr>
            <w:tcW w:w="2884" w:type="dxa"/>
          </w:tcPr>
          <w:p w14:paraId="1DED6A82" w14:textId="76D91D6B" w:rsidR="00284A6A" w:rsidRPr="00DD7E1A" w:rsidRDefault="00284A6A" w:rsidP="00284A6A">
            <w:pPr>
              <w:pStyle w:val="Arial11Bold"/>
              <w:rPr>
                <w:rFonts w:cs="Arial"/>
                <w:szCs w:val="22"/>
              </w:rPr>
            </w:pPr>
            <w:r w:rsidRPr="00DB341C">
              <w:rPr>
                <w:rFonts w:cs="Arial"/>
              </w:rPr>
              <w:t>Non-Synchronous Electricity Storage Module</w:t>
            </w:r>
          </w:p>
        </w:tc>
        <w:tc>
          <w:tcPr>
            <w:tcW w:w="6634" w:type="dxa"/>
          </w:tcPr>
          <w:p w14:paraId="381BBD11" w14:textId="03B1FEAF" w:rsidR="00284A6A" w:rsidRPr="00DD7E1A" w:rsidRDefault="00284A6A" w:rsidP="00284A6A">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284A6A" w:rsidRPr="007E0B31" w14:paraId="59C66FC2" w14:textId="77777777" w:rsidTr="2F419186">
        <w:trPr>
          <w:cantSplit/>
        </w:trPr>
        <w:tc>
          <w:tcPr>
            <w:tcW w:w="2884" w:type="dxa"/>
          </w:tcPr>
          <w:p w14:paraId="42528E88" w14:textId="2432B8B1" w:rsidR="00284A6A" w:rsidRPr="00DD7E1A" w:rsidRDefault="00284A6A" w:rsidP="00284A6A">
            <w:pPr>
              <w:pStyle w:val="Arial11Bold"/>
              <w:rPr>
                <w:rFonts w:cs="Arial"/>
              </w:rPr>
            </w:pPr>
            <w:r w:rsidRPr="00DD7E1A">
              <w:rPr>
                <w:rFonts w:cs="Arial"/>
                <w:szCs w:val="22"/>
              </w:rPr>
              <w:t>Notification of User’s Intention to Operate</w:t>
            </w:r>
          </w:p>
        </w:tc>
        <w:tc>
          <w:tcPr>
            <w:tcW w:w="6634" w:type="dxa"/>
          </w:tcPr>
          <w:p w14:paraId="7432BE96" w14:textId="11A89A65" w:rsidR="00284A6A" w:rsidRPr="00DD7E1A" w:rsidRDefault="00284A6A" w:rsidP="00284A6A">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284A6A" w:rsidRPr="007E0B31" w14:paraId="31537B23" w14:textId="77777777" w:rsidTr="2F419186">
        <w:trPr>
          <w:cantSplit/>
        </w:trPr>
        <w:tc>
          <w:tcPr>
            <w:tcW w:w="2884" w:type="dxa"/>
          </w:tcPr>
          <w:p w14:paraId="0B1CCC78" w14:textId="675E426A" w:rsidR="00284A6A" w:rsidRPr="007E0B31" w:rsidRDefault="00284A6A" w:rsidP="00284A6A">
            <w:pPr>
              <w:pStyle w:val="Arial11Bold"/>
              <w:rPr>
                <w:rFonts w:cs="Arial"/>
              </w:rPr>
            </w:pPr>
            <w:bookmarkStart w:id="239" w:name="_DV_C45"/>
            <w:r w:rsidRPr="007E0B31">
              <w:rPr>
                <w:rFonts w:cs="Arial"/>
              </w:rPr>
              <w:t>Notification of User’s Intention to Synchronise</w:t>
            </w:r>
            <w:bookmarkEnd w:id="239"/>
          </w:p>
        </w:tc>
        <w:tc>
          <w:tcPr>
            <w:tcW w:w="6634" w:type="dxa"/>
          </w:tcPr>
          <w:p w14:paraId="6ADCBD35" w14:textId="0DA3F6C9" w:rsidR="00284A6A" w:rsidRPr="007E0B31" w:rsidRDefault="00284A6A" w:rsidP="00284A6A">
            <w:pPr>
              <w:pStyle w:val="TableArial11"/>
              <w:rPr>
                <w:rFonts w:cs="Arial"/>
              </w:rPr>
            </w:pPr>
            <w:bookmarkStart w:id="240"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240"/>
          </w:p>
        </w:tc>
      </w:tr>
      <w:tr w:rsidR="00284A6A" w:rsidRPr="007E0B31" w14:paraId="6F3AAFE1" w14:textId="77777777" w:rsidTr="2F419186">
        <w:trPr>
          <w:cantSplit/>
        </w:trPr>
        <w:tc>
          <w:tcPr>
            <w:tcW w:w="2884" w:type="dxa"/>
          </w:tcPr>
          <w:p w14:paraId="03F8CDD9" w14:textId="77777777" w:rsidR="00284A6A" w:rsidRPr="00DD7E1A" w:rsidRDefault="00284A6A" w:rsidP="00284A6A">
            <w:pPr>
              <w:pStyle w:val="Arial11Bold"/>
              <w:rPr>
                <w:rFonts w:cs="Arial"/>
                <w:szCs w:val="22"/>
              </w:rPr>
            </w:pPr>
            <w:r w:rsidRPr="00B11B83">
              <w:t xml:space="preserve">Non-Controllable Electricity Storage Equipment </w:t>
            </w:r>
          </w:p>
        </w:tc>
        <w:tc>
          <w:tcPr>
            <w:tcW w:w="6634" w:type="dxa"/>
          </w:tcPr>
          <w:p w14:paraId="7AFDA1F2" w14:textId="77777777" w:rsidR="00284A6A" w:rsidRPr="00DD7E1A" w:rsidRDefault="00284A6A" w:rsidP="00284A6A">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284A6A" w:rsidRPr="007E0B31" w14:paraId="6BE07DD9" w14:textId="77777777" w:rsidTr="2F419186">
        <w:trPr>
          <w:cantSplit/>
        </w:trPr>
        <w:tc>
          <w:tcPr>
            <w:tcW w:w="2884" w:type="dxa"/>
          </w:tcPr>
          <w:p w14:paraId="768646E5" w14:textId="36D40080" w:rsidR="00284A6A" w:rsidRPr="00DD7E1A" w:rsidRDefault="00284A6A" w:rsidP="00284A6A">
            <w:pPr>
              <w:pStyle w:val="Arial11Bold"/>
              <w:rPr>
                <w:rFonts w:cs="Arial"/>
              </w:rPr>
            </w:pPr>
            <w:r w:rsidRPr="00DD7E1A">
              <w:rPr>
                <w:rFonts w:cs="Arial"/>
                <w:szCs w:val="22"/>
              </w:rPr>
              <w:t>Non-Dynamic Frequency Response Service</w:t>
            </w:r>
          </w:p>
        </w:tc>
        <w:tc>
          <w:tcPr>
            <w:tcW w:w="6634" w:type="dxa"/>
          </w:tcPr>
          <w:p w14:paraId="185ABBBA" w14:textId="1A0ABCC4" w:rsidR="00284A6A" w:rsidRPr="00DD7E1A" w:rsidRDefault="00284A6A" w:rsidP="00284A6A">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284A6A" w:rsidRPr="007E0B31" w14:paraId="73951D04" w14:textId="77777777" w:rsidTr="2F419186">
        <w:trPr>
          <w:cantSplit/>
        </w:trPr>
        <w:tc>
          <w:tcPr>
            <w:tcW w:w="2884" w:type="dxa"/>
          </w:tcPr>
          <w:p w14:paraId="6AA7C24E" w14:textId="77777777" w:rsidR="00284A6A" w:rsidRPr="007E0B31" w:rsidRDefault="00284A6A" w:rsidP="00284A6A">
            <w:pPr>
              <w:pStyle w:val="Arial11Bold"/>
              <w:rPr>
                <w:rFonts w:cs="Arial"/>
              </w:rPr>
            </w:pPr>
            <w:r w:rsidRPr="007E0B31">
              <w:rPr>
                <w:rFonts w:cs="Arial"/>
              </w:rPr>
              <w:t>Non-Embedded Customer</w:t>
            </w:r>
          </w:p>
        </w:tc>
        <w:tc>
          <w:tcPr>
            <w:tcW w:w="6634" w:type="dxa"/>
          </w:tcPr>
          <w:p w14:paraId="40D62D50" w14:textId="77777777" w:rsidR="00284A6A" w:rsidRPr="007E0B31" w:rsidRDefault="00284A6A" w:rsidP="00284A6A">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284A6A" w:rsidRPr="007E0B31" w14:paraId="74A5AC4F" w14:textId="77777777" w:rsidTr="2F419186">
        <w:trPr>
          <w:cantSplit/>
        </w:trPr>
        <w:tc>
          <w:tcPr>
            <w:tcW w:w="2884" w:type="dxa"/>
          </w:tcPr>
          <w:p w14:paraId="397A4B64" w14:textId="77777777" w:rsidR="00284A6A" w:rsidRPr="007E0B31" w:rsidRDefault="00284A6A" w:rsidP="00284A6A">
            <w:pPr>
              <w:pStyle w:val="Arial11Bold"/>
              <w:rPr>
                <w:rFonts w:cs="Arial"/>
              </w:rPr>
            </w:pPr>
            <w:r w:rsidRPr="00B61F80">
              <w:t>Non-Synchronous Electricity Storage Module</w:t>
            </w:r>
          </w:p>
        </w:tc>
        <w:tc>
          <w:tcPr>
            <w:tcW w:w="6634" w:type="dxa"/>
          </w:tcPr>
          <w:p w14:paraId="23AB1086" w14:textId="77777777" w:rsidR="00284A6A" w:rsidRPr="007E0B31" w:rsidRDefault="00284A6A" w:rsidP="00284A6A">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284A6A" w:rsidRPr="007E0B31" w14:paraId="3C739ACC" w14:textId="77777777" w:rsidTr="2F419186">
        <w:trPr>
          <w:cantSplit/>
        </w:trPr>
        <w:tc>
          <w:tcPr>
            <w:tcW w:w="2884" w:type="dxa"/>
          </w:tcPr>
          <w:p w14:paraId="12D0456B" w14:textId="77777777" w:rsidR="00284A6A" w:rsidRPr="007E0B31" w:rsidRDefault="00284A6A" w:rsidP="00284A6A">
            <w:pPr>
              <w:pStyle w:val="Arial11Bold"/>
              <w:rPr>
                <w:rFonts w:cs="Arial"/>
              </w:rPr>
            </w:pPr>
            <w:r>
              <w:lastRenderedPageBreak/>
              <w:t>Non-Synchronous Electricity Storage Unit</w:t>
            </w:r>
          </w:p>
        </w:tc>
        <w:tc>
          <w:tcPr>
            <w:tcW w:w="6634" w:type="dxa"/>
          </w:tcPr>
          <w:p w14:paraId="5B03D0F1" w14:textId="77777777" w:rsidR="00284A6A" w:rsidRPr="007E0B31" w:rsidRDefault="00284A6A" w:rsidP="00284A6A">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284A6A" w:rsidRPr="007E0B31" w14:paraId="35CF6FC2" w14:textId="77777777" w:rsidTr="2F419186">
        <w:trPr>
          <w:cantSplit/>
        </w:trPr>
        <w:tc>
          <w:tcPr>
            <w:tcW w:w="2884" w:type="dxa"/>
          </w:tcPr>
          <w:p w14:paraId="3A87232E" w14:textId="77777777" w:rsidR="00284A6A" w:rsidRPr="007E0B31" w:rsidRDefault="00284A6A" w:rsidP="00284A6A">
            <w:pPr>
              <w:pStyle w:val="Arial11Bold"/>
              <w:rPr>
                <w:rFonts w:cs="Arial"/>
              </w:rPr>
            </w:pPr>
            <w:r w:rsidRPr="007E0B31">
              <w:rPr>
                <w:rFonts w:cs="Arial"/>
              </w:rPr>
              <w:t>Non-Synchronous Generating Unit</w:t>
            </w:r>
          </w:p>
        </w:tc>
        <w:tc>
          <w:tcPr>
            <w:tcW w:w="6634" w:type="dxa"/>
          </w:tcPr>
          <w:p w14:paraId="6D5D77F2" w14:textId="77777777" w:rsidR="00284A6A" w:rsidRPr="007E0B31" w:rsidRDefault="00284A6A" w:rsidP="00284A6A">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284A6A" w:rsidRPr="007E0B31" w14:paraId="64B4C18C" w14:textId="77777777" w:rsidTr="2F419186">
        <w:trPr>
          <w:cantSplit/>
        </w:trPr>
        <w:tc>
          <w:tcPr>
            <w:tcW w:w="2884" w:type="dxa"/>
          </w:tcPr>
          <w:p w14:paraId="71FF2E3B" w14:textId="77777777" w:rsidR="00284A6A" w:rsidRPr="007E0B31" w:rsidRDefault="00284A6A" w:rsidP="00284A6A">
            <w:pPr>
              <w:pStyle w:val="Arial11Bold"/>
              <w:rPr>
                <w:rFonts w:cs="Arial"/>
              </w:rPr>
            </w:pPr>
            <w:r w:rsidRPr="007E0B31">
              <w:rPr>
                <w:rFonts w:cs="Arial"/>
              </w:rPr>
              <w:t>Normal CCGT Module</w:t>
            </w:r>
          </w:p>
        </w:tc>
        <w:tc>
          <w:tcPr>
            <w:tcW w:w="6634" w:type="dxa"/>
          </w:tcPr>
          <w:p w14:paraId="659D7595" w14:textId="77777777" w:rsidR="00284A6A" w:rsidRPr="007E0B31" w:rsidRDefault="00284A6A" w:rsidP="00284A6A">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284A6A" w:rsidRPr="007E0B31" w14:paraId="7EBC18BA" w14:textId="77777777" w:rsidTr="2F419186">
        <w:trPr>
          <w:cantSplit/>
        </w:trPr>
        <w:tc>
          <w:tcPr>
            <w:tcW w:w="2884" w:type="dxa"/>
          </w:tcPr>
          <w:p w14:paraId="057211B2" w14:textId="77777777" w:rsidR="00284A6A" w:rsidRPr="007E0B31" w:rsidRDefault="00284A6A" w:rsidP="00284A6A">
            <w:pPr>
              <w:pStyle w:val="Arial11Bold"/>
              <w:rPr>
                <w:rFonts w:cs="Arial"/>
              </w:rPr>
            </w:pPr>
            <w:r w:rsidRPr="007E0B31">
              <w:rPr>
                <w:rFonts w:cs="Arial"/>
              </w:rPr>
              <w:t>Novel Unit</w:t>
            </w:r>
          </w:p>
        </w:tc>
        <w:tc>
          <w:tcPr>
            <w:tcW w:w="6634" w:type="dxa"/>
          </w:tcPr>
          <w:p w14:paraId="041D9A7B" w14:textId="77777777" w:rsidR="00284A6A" w:rsidRPr="007E0B31" w:rsidRDefault="00284A6A" w:rsidP="00284A6A">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284A6A" w:rsidRPr="007E0B31" w14:paraId="1296A4A5" w14:textId="77777777" w:rsidTr="2F419186">
        <w:trPr>
          <w:cantSplit/>
        </w:trPr>
        <w:tc>
          <w:tcPr>
            <w:tcW w:w="2884" w:type="dxa"/>
          </w:tcPr>
          <w:p w14:paraId="110D92AE" w14:textId="77777777" w:rsidR="00284A6A" w:rsidRPr="007E0B31" w:rsidRDefault="00284A6A" w:rsidP="00284A6A">
            <w:pPr>
              <w:pStyle w:val="Arial11Bold"/>
              <w:rPr>
                <w:rFonts w:cs="Arial"/>
              </w:rPr>
            </w:pPr>
            <w:r w:rsidRPr="007E0B31">
              <w:rPr>
                <w:rFonts w:cs="Arial"/>
              </w:rPr>
              <w:t>OC9 De-synchronised Island Procedure</w:t>
            </w:r>
          </w:p>
        </w:tc>
        <w:tc>
          <w:tcPr>
            <w:tcW w:w="6634" w:type="dxa"/>
          </w:tcPr>
          <w:p w14:paraId="50C0E178" w14:textId="77777777" w:rsidR="00284A6A" w:rsidRPr="007E0B31" w:rsidRDefault="00284A6A" w:rsidP="00284A6A">
            <w:pPr>
              <w:pStyle w:val="TableArial11"/>
              <w:rPr>
                <w:rFonts w:cs="Arial"/>
                <w:b/>
                <w:u w:val="single"/>
              </w:rPr>
            </w:pPr>
            <w:r w:rsidRPr="007E0B31">
              <w:rPr>
                <w:rFonts w:cs="Arial"/>
              </w:rPr>
              <w:t>Has the meaning set out in OC9.5.4.</w:t>
            </w:r>
          </w:p>
        </w:tc>
      </w:tr>
      <w:tr w:rsidR="00284A6A" w:rsidRPr="007E0B31" w14:paraId="5C71F10A" w14:textId="77777777" w:rsidTr="2F419186">
        <w:trPr>
          <w:cantSplit/>
        </w:trPr>
        <w:tc>
          <w:tcPr>
            <w:tcW w:w="2884" w:type="dxa"/>
          </w:tcPr>
          <w:p w14:paraId="3836FE92" w14:textId="77777777" w:rsidR="00284A6A" w:rsidRPr="007E0B31" w:rsidRDefault="00284A6A" w:rsidP="00284A6A">
            <w:pPr>
              <w:pStyle w:val="Arial11Bold"/>
              <w:rPr>
                <w:rFonts w:cs="Arial"/>
              </w:rPr>
            </w:pPr>
            <w:r w:rsidRPr="007E0B31">
              <w:rPr>
                <w:rFonts w:cs="Arial"/>
              </w:rPr>
              <w:t>Offshore</w:t>
            </w:r>
          </w:p>
        </w:tc>
        <w:tc>
          <w:tcPr>
            <w:tcW w:w="6634" w:type="dxa"/>
          </w:tcPr>
          <w:p w14:paraId="30D0FC75" w14:textId="77777777" w:rsidR="00284A6A" w:rsidRPr="007E0B31" w:rsidRDefault="00284A6A" w:rsidP="00284A6A">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284A6A" w:rsidRPr="007E0B31" w14:paraId="2FDEEA9F" w14:textId="77777777" w:rsidTr="2F419186">
        <w:trPr>
          <w:cantSplit/>
        </w:trPr>
        <w:tc>
          <w:tcPr>
            <w:tcW w:w="2884" w:type="dxa"/>
          </w:tcPr>
          <w:p w14:paraId="1A38F2FD" w14:textId="77777777" w:rsidR="00284A6A" w:rsidRPr="007E0B31" w:rsidRDefault="00284A6A" w:rsidP="00284A6A">
            <w:pPr>
              <w:pStyle w:val="Arial11Bold"/>
              <w:rPr>
                <w:rFonts w:cs="Arial"/>
                <w:highlight w:val="yellow"/>
              </w:rPr>
            </w:pPr>
            <w:r w:rsidRPr="007E0B31">
              <w:rPr>
                <w:rFonts w:cs="Arial"/>
              </w:rPr>
              <w:t>Offshore DC Converter</w:t>
            </w:r>
          </w:p>
        </w:tc>
        <w:tc>
          <w:tcPr>
            <w:tcW w:w="6634" w:type="dxa"/>
          </w:tcPr>
          <w:p w14:paraId="15CE8C09" w14:textId="77777777" w:rsidR="00284A6A" w:rsidRPr="007E0B31" w:rsidRDefault="00284A6A" w:rsidP="00284A6A">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284A6A" w:rsidRPr="007E0B31" w14:paraId="073DD467" w14:textId="77777777" w:rsidTr="2F419186">
        <w:trPr>
          <w:cantSplit/>
        </w:trPr>
        <w:tc>
          <w:tcPr>
            <w:tcW w:w="2884" w:type="dxa"/>
          </w:tcPr>
          <w:p w14:paraId="15DB95D4" w14:textId="77777777" w:rsidR="00284A6A" w:rsidRPr="007E0B31" w:rsidRDefault="00284A6A" w:rsidP="00284A6A">
            <w:pPr>
              <w:pStyle w:val="Arial11Bold"/>
              <w:rPr>
                <w:rFonts w:cs="Arial"/>
                <w:highlight w:val="yellow"/>
              </w:rPr>
            </w:pPr>
            <w:r w:rsidRPr="007E0B31">
              <w:rPr>
                <w:rFonts w:cs="Arial"/>
              </w:rPr>
              <w:t>Offshore HVDC Converter</w:t>
            </w:r>
          </w:p>
        </w:tc>
        <w:tc>
          <w:tcPr>
            <w:tcW w:w="6634" w:type="dxa"/>
          </w:tcPr>
          <w:p w14:paraId="240FA51B" w14:textId="77777777" w:rsidR="00284A6A" w:rsidRPr="007E0B31" w:rsidRDefault="00284A6A" w:rsidP="00284A6A">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284A6A" w:rsidRPr="007E0B31" w14:paraId="19F4B6C3" w14:textId="77777777" w:rsidTr="2F419186">
        <w:trPr>
          <w:cantSplit/>
        </w:trPr>
        <w:tc>
          <w:tcPr>
            <w:tcW w:w="2884" w:type="dxa"/>
          </w:tcPr>
          <w:p w14:paraId="6A0A33DB" w14:textId="77777777" w:rsidR="00284A6A" w:rsidRPr="007E0B31" w:rsidRDefault="00284A6A" w:rsidP="00284A6A">
            <w:pPr>
              <w:pStyle w:val="Arial11Bold"/>
              <w:rPr>
                <w:rFonts w:cs="Arial"/>
              </w:rPr>
            </w:pPr>
            <w:r w:rsidRPr="007E0B31">
              <w:rPr>
                <w:rFonts w:cs="Arial"/>
              </w:rPr>
              <w:t>Offshore Development Information Statement</w:t>
            </w:r>
          </w:p>
        </w:tc>
        <w:tc>
          <w:tcPr>
            <w:tcW w:w="6634" w:type="dxa"/>
          </w:tcPr>
          <w:p w14:paraId="24743A7E" w14:textId="69CDD9EF" w:rsidR="00284A6A" w:rsidRPr="007E0B31" w:rsidRDefault="00284A6A" w:rsidP="00284A6A">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284A6A" w:rsidRPr="007E0B31" w14:paraId="7F1359D2" w14:textId="77777777" w:rsidTr="2F419186">
        <w:trPr>
          <w:cantSplit/>
        </w:trPr>
        <w:tc>
          <w:tcPr>
            <w:tcW w:w="2884" w:type="dxa"/>
          </w:tcPr>
          <w:p w14:paraId="5C141926" w14:textId="77777777" w:rsidR="00284A6A" w:rsidRPr="007E0B31" w:rsidRDefault="00284A6A" w:rsidP="00284A6A">
            <w:pPr>
              <w:pStyle w:val="Arial11Bold"/>
              <w:rPr>
                <w:rFonts w:cs="Arial"/>
              </w:rPr>
            </w:pPr>
            <w:r w:rsidRPr="007E0B31">
              <w:rPr>
                <w:rFonts w:cs="Arial"/>
              </w:rPr>
              <w:t>Offshore Generating Unit</w:t>
            </w:r>
          </w:p>
        </w:tc>
        <w:tc>
          <w:tcPr>
            <w:tcW w:w="6634" w:type="dxa"/>
          </w:tcPr>
          <w:p w14:paraId="0A15BD7F" w14:textId="7F54D471" w:rsidR="00284A6A" w:rsidRPr="007E0B31" w:rsidRDefault="00284A6A" w:rsidP="00284A6A">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284A6A" w:rsidRPr="007E0B31" w14:paraId="099E0414" w14:textId="77777777" w:rsidTr="2F419186">
        <w:trPr>
          <w:cantSplit/>
        </w:trPr>
        <w:tc>
          <w:tcPr>
            <w:tcW w:w="2884" w:type="dxa"/>
          </w:tcPr>
          <w:p w14:paraId="2469BF55" w14:textId="77777777" w:rsidR="00284A6A" w:rsidRPr="007E0B31" w:rsidRDefault="00284A6A" w:rsidP="00284A6A">
            <w:pPr>
              <w:pStyle w:val="Arial11Bold"/>
              <w:rPr>
                <w:rFonts w:cs="Arial"/>
              </w:rPr>
            </w:pPr>
            <w:r w:rsidRPr="007E0B31">
              <w:rPr>
                <w:rFonts w:cs="Arial"/>
              </w:rPr>
              <w:lastRenderedPageBreak/>
              <w:t>Offshore Grid Entry Point</w:t>
            </w:r>
          </w:p>
        </w:tc>
        <w:tc>
          <w:tcPr>
            <w:tcW w:w="6634" w:type="dxa"/>
          </w:tcPr>
          <w:p w14:paraId="07DDE50B" w14:textId="77777777" w:rsidR="00284A6A" w:rsidRPr="007E0B31" w:rsidRDefault="00284A6A" w:rsidP="00284A6A">
            <w:pPr>
              <w:pStyle w:val="TableArial11"/>
              <w:rPr>
                <w:rFonts w:cs="Arial"/>
              </w:rPr>
            </w:pPr>
            <w:r w:rsidRPr="007E0B31">
              <w:rPr>
                <w:rFonts w:cs="Arial"/>
              </w:rPr>
              <w:t>In the case of:-</w:t>
            </w:r>
          </w:p>
          <w:p w14:paraId="66A87D35" w14:textId="7466F12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284A6A" w:rsidRPr="007E0B31" w14:paraId="7B9B7031" w14:textId="77777777" w:rsidTr="2F419186">
        <w:trPr>
          <w:cantSplit/>
        </w:trPr>
        <w:tc>
          <w:tcPr>
            <w:tcW w:w="2884" w:type="dxa"/>
          </w:tcPr>
          <w:p w14:paraId="20A69062" w14:textId="6974D298" w:rsidR="00284A6A" w:rsidRPr="007E0B31" w:rsidRDefault="00284A6A" w:rsidP="00284A6A">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284A6A" w:rsidRPr="00785E5F" w:rsidRDefault="00284A6A" w:rsidP="00284A6A">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284A6A" w:rsidRPr="00785E5F" w:rsidRDefault="00284A6A" w:rsidP="00284A6A">
            <w:pPr>
              <w:pStyle w:val="Default"/>
              <w:jc w:val="both"/>
              <w:rPr>
                <w:sz w:val="20"/>
                <w:szCs w:val="20"/>
              </w:rPr>
            </w:pPr>
          </w:p>
          <w:p w14:paraId="30FDBA32" w14:textId="585B9D16" w:rsidR="00284A6A" w:rsidRPr="00BA1BD4" w:rsidRDefault="00284A6A" w:rsidP="00284A6A">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284A6A" w:rsidRPr="007E0B31" w14:paraId="664F02B9" w14:textId="77777777" w:rsidTr="2F419186">
        <w:trPr>
          <w:cantSplit/>
        </w:trPr>
        <w:tc>
          <w:tcPr>
            <w:tcW w:w="2884" w:type="dxa"/>
          </w:tcPr>
          <w:p w14:paraId="0E0F222D" w14:textId="77777777" w:rsidR="00284A6A" w:rsidRPr="007E0B31" w:rsidRDefault="00284A6A" w:rsidP="00284A6A">
            <w:pPr>
              <w:pStyle w:val="Arial11Bold"/>
              <w:rPr>
                <w:rFonts w:cs="Arial"/>
              </w:rPr>
            </w:pPr>
            <w:r w:rsidRPr="007E0B31">
              <w:rPr>
                <w:rFonts w:cs="Arial"/>
              </w:rPr>
              <w:t>Offshore Non-Synchronous Generating Unit</w:t>
            </w:r>
          </w:p>
        </w:tc>
        <w:tc>
          <w:tcPr>
            <w:tcW w:w="6634" w:type="dxa"/>
          </w:tcPr>
          <w:p w14:paraId="759EC095" w14:textId="12A9D85E" w:rsidR="00284A6A" w:rsidRPr="007E0B31" w:rsidRDefault="00284A6A" w:rsidP="00284A6A">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284A6A" w:rsidRPr="007E0B31" w14:paraId="549C699C" w14:textId="77777777" w:rsidTr="2F419186">
        <w:trPr>
          <w:cantSplit/>
        </w:trPr>
        <w:tc>
          <w:tcPr>
            <w:tcW w:w="2884" w:type="dxa"/>
          </w:tcPr>
          <w:p w14:paraId="002850F2" w14:textId="77777777" w:rsidR="00284A6A" w:rsidRPr="007E0B31" w:rsidRDefault="00284A6A" w:rsidP="00284A6A">
            <w:pPr>
              <w:pStyle w:val="Arial11Bold"/>
              <w:rPr>
                <w:rFonts w:cs="Arial"/>
              </w:rPr>
            </w:pPr>
            <w:r w:rsidRPr="007E0B31">
              <w:rPr>
                <w:rFonts w:cs="Arial"/>
              </w:rPr>
              <w:t>Offshore Platform</w:t>
            </w:r>
          </w:p>
        </w:tc>
        <w:tc>
          <w:tcPr>
            <w:tcW w:w="6634" w:type="dxa"/>
          </w:tcPr>
          <w:p w14:paraId="25B6104F" w14:textId="77777777" w:rsidR="00284A6A" w:rsidRPr="007E0B31" w:rsidRDefault="00284A6A" w:rsidP="00284A6A">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284A6A" w:rsidRPr="007E0B31" w14:paraId="76D5DA50" w14:textId="77777777" w:rsidTr="2F419186">
        <w:trPr>
          <w:cantSplit/>
        </w:trPr>
        <w:tc>
          <w:tcPr>
            <w:tcW w:w="2884" w:type="dxa"/>
          </w:tcPr>
          <w:p w14:paraId="0F8C75C5" w14:textId="77777777" w:rsidR="00284A6A" w:rsidRPr="007E0B31" w:rsidRDefault="00284A6A" w:rsidP="00284A6A">
            <w:pPr>
              <w:pStyle w:val="Arial11Bold"/>
              <w:rPr>
                <w:rFonts w:cs="Arial"/>
              </w:rPr>
            </w:pPr>
            <w:r w:rsidRPr="007E0B31">
              <w:rPr>
                <w:rFonts w:cs="Arial"/>
              </w:rPr>
              <w:t>Offshore Power Park Module</w:t>
            </w:r>
          </w:p>
        </w:tc>
        <w:tc>
          <w:tcPr>
            <w:tcW w:w="6634" w:type="dxa"/>
          </w:tcPr>
          <w:p w14:paraId="1A8EAFDB" w14:textId="77777777" w:rsidR="00284A6A" w:rsidRPr="007E0B31" w:rsidRDefault="00284A6A" w:rsidP="00284A6A">
            <w:pPr>
              <w:pStyle w:val="TableArial11"/>
              <w:rPr>
                <w:rFonts w:cs="Arial"/>
              </w:rPr>
            </w:pPr>
            <w:bookmarkStart w:id="241"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241"/>
          </w:p>
        </w:tc>
      </w:tr>
      <w:tr w:rsidR="00284A6A" w:rsidRPr="007E0B31" w14:paraId="3532A847" w14:textId="77777777" w:rsidTr="2F419186">
        <w:trPr>
          <w:cantSplit/>
        </w:trPr>
        <w:tc>
          <w:tcPr>
            <w:tcW w:w="2884" w:type="dxa"/>
          </w:tcPr>
          <w:p w14:paraId="05251472" w14:textId="77777777" w:rsidR="00284A6A" w:rsidRPr="007E0B31" w:rsidRDefault="00284A6A" w:rsidP="00284A6A">
            <w:pPr>
              <w:pStyle w:val="Arial11Bold"/>
              <w:rPr>
                <w:rFonts w:cs="Arial"/>
              </w:rPr>
            </w:pPr>
            <w:r w:rsidRPr="007E0B31">
              <w:rPr>
                <w:rFonts w:cs="Arial"/>
              </w:rPr>
              <w:t>Offshore Power Park String</w:t>
            </w:r>
          </w:p>
        </w:tc>
        <w:tc>
          <w:tcPr>
            <w:tcW w:w="6634" w:type="dxa"/>
          </w:tcPr>
          <w:p w14:paraId="7A8E03BF" w14:textId="4A4B8989" w:rsidR="00284A6A" w:rsidRPr="007E0B31" w:rsidRDefault="00284A6A" w:rsidP="00284A6A">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284A6A" w:rsidRPr="007E0B31" w14:paraId="1B55EDF9" w14:textId="77777777" w:rsidTr="2F419186">
        <w:trPr>
          <w:cantSplit/>
        </w:trPr>
        <w:tc>
          <w:tcPr>
            <w:tcW w:w="2884" w:type="dxa"/>
          </w:tcPr>
          <w:p w14:paraId="736E893A" w14:textId="77777777" w:rsidR="00284A6A" w:rsidRPr="007E0B31" w:rsidRDefault="00284A6A" w:rsidP="00284A6A">
            <w:pPr>
              <w:pStyle w:val="Arial11Bold"/>
              <w:rPr>
                <w:rFonts w:cs="Arial"/>
              </w:rPr>
            </w:pPr>
            <w:r w:rsidRPr="007E0B31">
              <w:rPr>
                <w:rFonts w:cs="Arial"/>
              </w:rPr>
              <w:lastRenderedPageBreak/>
              <w:t>Offshore Synchronous Generating Unit</w:t>
            </w:r>
          </w:p>
        </w:tc>
        <w:tc>
          <w:tcPr>
            <w:tcW w:w="6634" w:type="dxa"/>
          </w:tcPr>
          <w:p w14:paraId="72936350" w14:textId="1BEFFF2B" w:rsidR="00284A6A" w:rsidRPr="007E0B31" w:rsidRDefault="00284A6A" w:rsidP="00284A6A">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284A6A" w:rsidRPr="007E0B31" w14:paraId="62F839C9" w14:textId="77777777" w:rsidTr="2F419186">
        <w:trPr>
          <w:cantSplit/>
        </w:trPr>
        <w:tc>
          <w:tcPr>
            <w:tcW w:w="2884" w:type="dxa"/>
          </w:tcPr>
          <w:p w14:paraId="4A973150" w14:textId="77777777" w:rsidR="00284A6A" w:rsidRPr="007E0B31" w:rsidRDefault="00284A6A" w:rsidP="00284A6A">
            <w:pPr>
              <w:pStyle w:val="Arial11Bold"/>
              <w:spacing w:before="0"/>
              <w:rPr>
                <w:rFonts w:cs="Arial"/>
              </w:rPr>
            </w:pPr>
            <w:r w:rsidRPr="007E0B31">
              <w:rPr>
                <w:rFonts w:cs="Arial"/>
              </w:rPr>
              <w:t>Offshore Synchronous Power Generating Module</w:t>
            </w:r>
          </w:p>
        </w:tc>
        <w:tc>
          <w:tcPr>
            <w:tcW w:w="6634" w:type="dxa"/>
          </w:tcPr>
          <w:p w14:paraId="3E6A84C6" w14:textId="77777777" w:rsidR="00284A6A" w:rsidRDefault="00284A6A" w:rsidP="00284A6A">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284A6A" w:rsidRPr="007E0B31" w:rsidDel="004B6FBB" w:rsidRDefault="00284A6A" w:rsidP="00284A6A">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284A6A" w:rsidRPr="007E0B31" w14:paraId="2A9A58D2" w14:textId="77777777" w:rsidTr="2F419186">
        <w:trPr>
          <w:cantSplit/>
        </w:trPr>
        <w:tc>
          <w:tcPr>
            <w:tcW w:w="2884" w:type="dxa"/>
          </w:tcPr>
          <w:p w14:paraId="67CDBB6B" w14:textId="77777777" w:rsidR="00284A6A" w:rsidRPr="007E0B31" w:rsidRDefault="00284A6A" w:rsidP="00284A6A">
            <w:pPr>
              <w:pStyle w:val="Arial11Bold"/>
              <w:rPr>
                <w:rFonts w:cs="Arial"/>
              </w:rPr>
            </w:pPr>
            <w:r w:rsidRPr="007E0B31">
              <w:rPr>
                <w:rFonts w:cs="Arial"/>
              </w:rPr>
              <w:t>Offshore Tender Process</w:t>
            </w:r>
          </w:p>
        </w:tc>
        <w:tc>
          <w:tcPr>
            <w:tcW w:w="6634" w:type="dxa"/>
          </w:tcPr>
          <w:p w14:paraId="5A9BEB2F" w14:textId="77777777" w:rsidR="00284A6A" w:rsidRPr="007E0B31" w:rsidRDefault="00284A6A" w:rsidP="00284A6A">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284A6A" w:rsidRPr="007E0B31" w14:paraId="3A48C7BE" w14:textId="77777777" w:rsidTr="2F419186">
        <w:trPr>
          <w:cantSplit/>
        </w:trPr>
        <w:tc>
          <w:tcPr>
            <w:tcW w:w="2884" w:type="dxa"/>
          </w:tcPr>
          <w:p w14:paraId="7E4E3598" w14:textId="77777777" w:rsidR="00284A6A" w:rsidRPr="007E0B31" w:rsidRDefault="00284A6A" w:rsidP="00284A6A">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284A6A" w:rsidRPr="007E0B31" w:rsidRDefault="00284A6A" w:rsidP="00284A6A">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284A6A" w:rsidRPr="007E0B31" w14:paraId="10413532" w14:textId="77777777" w:rsidTr="2F419186">
        <w:trPr>
          <w:cantSplit/>
        </w:trPr>
        <w:tc>
          <w:tcPr>
            <w:tcW w:w="2884" w:type="dxa"/>
          </w:tcPr>
          <w:p w14:paraId="15239EB1" w14:textId="77777777" w:rsidR="00284A6A" w:rsidRPr="007E0B31" w:rsidRDefault="00284A6A" w:rsidP="00284A6A">
            <w:pPr>
              <w:pStyle w:val="Arial11Bold"/>
              <w:rPr>
                <w:rFonts w:cs="Arial"/>
              </w:rPr>
            </w:pPr>
            <w:r w:rsidRPr="007E0B31">
              <w:rPr>
                <w:rFonts w:cs="Arial"/>
              </w:rPr>
              <w:t>Offshore Transmission Licensee</w:t>
            </w:r>
          </w:p>
        </w:tc>
        <w:tc>
          <w:tcPr>
            <w:tcW w:w="6634" w:type="dxa"/>
          </w:tcPr>
          <w:p w14:paraId="128B978A" w14:textId="77777777" w:rsidR="00284A6A" w:rsidRPr="007E0B31" w:rsidRDefault="00284A6A" w:rsidP="00284A6A">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284A6A" w:rsidRPr="007E0B31" w14:paraId="1CDE4693" w14:textId="77777777" w:rsidTr="2F419186">
        <w:trPr>
          <w:cantSplit/>
        </w:trPr>
        <w:tc>
          <w:tcPr>
            <w:tcW w:w="2884" w:type="dxa"/>
          </w:tcPr>
          <w:p w14:paraId="30A26B26" w14:textId="77777777" w:rsidR="00284A6A" w:rsidRPr="007E0B31" w:rsidRDefault="00284A6A" w:rsidP="00284A6A">
            <w:pPr>
              <w:pStyle w:val="Arial11Bold"/>
              <w:rPr>
                <w:rFonts w:cs="Arial"/>
                <w:highlight w:val="yellow"/>
              </w:rPr>
            </w:pPr>
            <w:r w:rsidRPr="007E0B31">
              <w:rPr>
                <w:rFonts w:cs="Arial"/>
              </w:rPr>
              <w:t>Offshore Transmission System</w:t>
            </w:r>
          </w:p>
        </w:tc>
        <w:tc>
          <w:tcPr>
            <w:tcW w:w="6634" w:type="dxa"/>
          </w:tcPr>
          <w:p w14:paraId="61F55C2E" w14:textId="77777777" w:rsidR="00284A6A" w:rsidRPr="007E0B31" w:rsidRDefault="00284A6A" w:rsidP="00284A6A">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284A6A" w:rsidRPr="007E0B31" w14:paraId="77766430" w14:textId="77777777" w:rsidTr="2F419186">
        <w:trPr>
          <w:cantSplit/>
        </w:trPr>
        <w:tc>
          <w:tcPr>
            <w:tcW w:w="2884" w:type="dxa"/>
          </w:tcPr>
          <w:p w14:paraId="16464488" w14:textId="77777777" w:rsidR="00284A6A" w:rsidRPr="007E0B31" w:rsidRDefault="00284A6A" w:rsidP="00284A6A">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284A6A" w:rsidRPr="007E0B31" w:rsidRDefault="00284A6A" w:rsidP="00284A6A">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284A6A" w:rsidRPr="007E0B31" w14:paraId="47AC59A7" w14:textId="77777777" w:rsidTr="2F419186">
        <w:trPr>
          <w:cantSplit/>
        </w:trPr>
        <w:tc>
          <w:tcPr>
            <w:tcW w:w="2884" w:type="dxa"/>
          </w:tcPr>
          <w:p w14:paraId="13EE6AD2" w14:textId="77777777" w:rsidR="00284A6A" w:rsidRPr="007E0B31" w:rsidRDefault="00284A6A" w:rsidP="00284A6A">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284A6A" w:rsidRPr="007E0B31" w:rsidRDefault="00284A6A" w:rsidP="00284A6A">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284A6A" w:rsidRPr="007E0B31" w14:paraId="3C6964B2" w14:textId="77777777" w:rsidTr="2F419186">
        <w:trPr>
          <w:cantSplit/>
        </w:trPr>
        <w:tc>
          <w:tcPr>
            <w:tcW w:w="2884" w:type="dxa"/>
          </w:tcPr>
          <w:p w14:paraId="39F8391B" w14:textId="77777777" w:rsidR="00284A6A" w:rsidRPr="007E0B31" w:rsidRDefault="00284A6A" w:rsidP="00284A6A">
            <w:pPr>
              <w:pStyle w:val="Arial11Bold"/>
              <w:rPr>
                <w:rFonts w:cs="Arial"/>
                <w:highlight w:val="yellow"/>
              </w:rPr>
            </w:pPr>
            <w:r w:rsidRPr="007E0B31">
              <w:rPr>
                <w:rFonts w:cs="Arial"/>
              </w:rPr>
              <w:t>Offshore Waters</w:t>
            </w:r>
          </w:p>
        </w:tc>
        <w:tc>
          <w:tcPr>
            <w:tcW w:w="6634" w:type="dxa"/>
          </w:tcPr>
          <w:p w14:paraId="02B387B2" w14:textId="77777777" w:rsidR="00284A6A" w:rsidRPr="007E0B31" w:rsidRDefault="00284A6A" w:rsidP="00284A6A">
            <w:pPr>
              <w:pStyle w:val="TableArial11"/>
              <w:rPr>
                <w:rFonts w:cs="Arial"/>
              </w:rPr>
            </w:pPr>
            <w:r w:rsidRPr="007E0B31">
              <w:rPr>
                <w:rFonts w:cs="Arial"/>
              </w:rPr>
              <w:t>Has the meaning given to “offshore waters” in Section 90(9) of the Energy Act 2004.</w:t>
            </w:r>
          </w:p>
        </w:tc>
      </w:tr>
      <w:tr w:rsidR="00284A6A" w:rsidRPr="007E0B31" w14:paraId="466BFA2A" w14:textId="77777777" w:rsidTr="2F419186">
        <w:trPr>
          <w:cantSplit/>
        </w:trPr>
        <w:tc>
          <w:tcPr>
            <w:tcW w:w="2884" w:type="dxa"/>
          </w:tcPr>
          <w:p w14:paraId="3248E0E0" w14:textId="77777777" w:rsidR="00284A6A" w:rsidRPr="007E0B31" w:rsidRDefault="00284A6A" w:rsidP="00284A6A">
            <w:pPr>
              <w:pStyle w:val="Arial11Bold"/>
              <w:rPr>
                <w:rFonts w:cs="Arial"/>
              </w:rPr>
            </w:pPr>
            <w:r w:rsidRPr="007E0B31">
              <w:rPr>
                <w:rFonts w:cs="Arial"/>
              </w:rPr>
              <w:t>Offshore Works Assumptions</w:t>
            </w:r>
          </w:p>
        </w:tc>
        <w:tc>
          <w:tcPr>
            <w:tcW w:w="6634" w:type="dxa"/>
          </w:tcPr>
          <w:p w14:paraId="30E7C48C" w14:textId="77777777" w:rsidR="00284A6A" w:rsidRPr="007E0B31" w:rsidRDefault="00284A6A" w:rsidP="00284A6A">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284A6A" w:rsidRPr="007E0B31" w14:paraId="2CC977C3" w14:textId="77777777" w:rsidTr="2F419186">
        <w:trPr>
          <w:cantSplit/>
        </w:trPr>
        <w:tc>
          <w:tcPr>
            <w:tcW w:w="2884" w:type="dxa"/>
          </w:tcPr>
          <w:p w14:paraId="3768E5CA" w14:textId="77777777" w:rsidR="00284A6A" w:rsidRPr="007E0B31" w:rsidRDefault="00284A6A" w:rsidP="00284A6A">
            <w:pPr>
              <w:pStyle w:val="Arial11Bold"/>
              <w:rPr>
                <w:rFonts w:cs="Arial"/>
                <w:highlight w:val="yellow"/>
              </w:rPr>
            </w:pPr>
            <w:r w:rsidRPr="007E0B31">
              <w:rPr>
                <w:rFonts w:cs="Arial"/>
              </w:rPr>
              <w:t>Onshore</w:t>
            </w:r>
          </w:p>
        </w:tc>
        <w:tc>
          <w:tcPr>
            <w:tcW w:w="6634" w:type="dxa"/>
          </w:tcPr>
          <w:p w14:paraId="4E4449A1" w14:textId="77777777" w:rsidR="00284A6A" w:rsidRPr="007E0B31" w:rsidRDefault="00284A6A" w:rsidP="00284A6A">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284A6A" w:rsidRPr="007E0B31" w14:paraId="36B6B3C3" w14:textId="77777777" w:rsidTr="2F419186">
        <w:trPr>
          <w:cantSplit/>
        </w:trPr>
        <w:tc>
          <w:tcPr>
            <w:tcW w:w="2884" w:type="dxa"/>
          </w:tcPr>
          <w:p w14:paraId="48043840" w14:textId="77777777" w:rsidR="00284A6A" w:rsidRPr="007E0B31" w:rsidRDefault="00284A6A" w:rsidP="00284A6A">
            <w:pPr>
              <w:pStyle w:val="Arial11Bold"/>
              <w:rPr>
                <w:rFonts w:cs="Arial"/>
                <w:highlight w:val="yellow"/>
              </w:rPr>
            </w:pPr>
            <w:r w:rsidRPr="007E0B31">
              <w:rPr>
                <w:rFonts w:cs="Arial"/>
              </w:rPr>
              <w:lastRenderedPageBreak/>
              <w:t>Onshore DC Converter</w:t>
            </w:r>
          </w:p>
        </w:tc>
        <w:tc>
          <w:tcPr>
            <w:tcW w:w="6634" w:type="dxa"/>
          </w:tcPr>
          <w:p w14:paraId="64EEC2DE" w14:textId="77777777" w:rsidR="00284A6A" w:rsidRPr="007E0B31" w:rsidRDefault="00284A6A" w:rsidP="00284A6A">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284A6A" w:rsidRPr="007E0B31" w14:paraId="4A68E7D9" w14:textId="77777777" w:rsidTr="2F419186">
        <w:trPr>
          <w:cantSplit/>
        </w:trPr>
        <w:tc>
          <w:tcPr>
            <w:tcW w:w="2884" w:type="dxa"/>
          </w:tcPr>
          <w:p w14:paraId="1A1B1603" w14:textId="77777777" w:rsidR="00284A6A" w:rsidRPr="007E0B31" w:rsidRDefault="00284A6A" w:rsidP="00284A6A">
            <w:pPr>
              <w:pStyle w:val="Arial11Bold"/>
              <w:rPr>
                <w:rFonts w:cs="Arial"/>
              </w:rPr>
            </w:pPr>
            <w:r w:rsidRPr="007E0B31">
              <w:rPr>
                <w:rFonts w:cs="Arial"/>
              </w:rPr>
              <w:t>Onshore Generating Unit</w:t>
            </w:r>
          </w:p>
        </w:tc>
        <w:tc>
          <w:tcPr>
            <w:tcW w:w="6634" w:type="dxa"/>
          </w:tcPr>
          <w:p w14:paraId="1C282039" w14:textId="3958CEB1" w:rsidR="00284A6A" w:rsidRPr="007E0B31" w:rsidRDefault="00284A6A" w:rsidP="00284A6A">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284A6A" w:rsidRPr="007E0B31" w14:paraId="35FFB4AD" w14:textId="77777777" w:rsidTr="2F419186">
        <w:trPr>
          <w:cantSplit/>
        </w:trPr>
        <w:tc>
          <w:tcPr>
            <w:tcW w:w="2884" w:type="dxa"/>
          </w:tcPr>
          <w:p w14:paraId="35935210" w14:textId="77777777" w:rsidR="00284A6A" w:rsidRPr="007E0B31" w:rsidRDefault="00284A6A" w:rsidP="00284A6A">
            <w:pPr>
              <w:pStyle w:val="Arial11Bold"/>
              <w:rPr>
                <w:rFonts w:cs="Arial"/>
              </w:rPr>
            </w:pPr>
            <w:r w:rsidRPr="007E0B31">
              <w:rPr>
                <w:rFonts w:cs="Arial"/>
              </w:rPr>
              <w:t>Onshore Grid Entry Point</w:t>
            </w:r>
          </w:p>
        </w:tc>
        <w:tc>
          <w:tcPr>
            <w:tcW w:w="6634" w:type="dxa"/>
          </w:tcPr>
          <w:p w14:paraId="6FC00EAB" w14:textId="6552310D" w:rsidR="00284A6A" w:rsidRPr="007E0B31" w:rsidRDefault="00284A6A" w:rsidP="00284A6A">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284A6A" w:rsidRPr="007E0B31" w14:paraId="7ABD28A6" w14:textId="77777777" w:rsidTr="2F419186">
        <w:trPr>
          <w:cantSplit/>
        </w:trPr>
        <w:tc>
          <w:tcPr>
            <w:tcW w:w="2884" w:type="dxa"/>
          </w:tcPr>
          <w:p w14:paraId="2DC322BF" w14:textId="77777777" w:rsidR="00284A6A" w:rsidRPr="007E0B31" w:rsidRDefault="00284A6A" w:rsidP="00284A6A">
            <w:pPr>
              <w:pStyle w:val="Arial11Bold"/>
              <w:rPr>
                <w:rFonts w:cs="Arial"/>
                <w:highlight w:val="yellow"/>
              </w:rPr>
            </w:pPr>
            <w:r w:rsidRPr="007E0B31">
              <w:rPr>
                <w:rFonts w:cs="Arial"/>
              </w:rPr>
              <w:t>Onshore HVDC Converter</w:t>
            </w:r>
          </w:p>
        </w:tc>
        <w:tc>
          <w:tcPr>
            <w:tcW w:w="6634" w:type="dxa"/>
          </w:tcPr>
          <w:p w14:paraId="3218C152" w14:textId="77777777" w:rsidR="00284A6A" w:rsidRPr="007E0B31" w:rsidRDefault="00284A6A" w:rsidP="00284A6A">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284A6A" w:rsidRPr="007E0B31" w14:paraId="47B1C59A" w14:textId="77777777" w:rsidTr="2F419186">
        <w:trPr>
          <w:cantSplit/>
        </w:trPr>
        <w:tc>
          <w:tcPr>
            <w:tcW w:w="2884" w:type="dxa"/>
          </w:tcPr>
          <w:p w14:paraId="45CD5B8B" w14:textId="77777777" w:rsidR="00284A6A" w:rsidRPr="007E0B31" w:rsidRDefault="00284A6A" w:rsidP="00284A6A">
            <w:pPr>
              <w:pStyle w:val="Arial11Bold"/>
              <w:rPr>
                <w:rFonts w:cs="Arial"/>
              </w:rPr>
            </w:pPr>
            <w:r w:rsidRPr="007E0B31">
              <w:rPr>
                <w:rFonts w:cs="Arial"/>
              </w:rPr>
              <w:t>Onshore Non-Synchronous Generating Unit</w:t>
            </w:r>
          </w:p>
        </w:tc>
        <w:tc>
          <w:tcPr>
            <w:tcW w:w="6634" w:type="dxa"/>
          </w:tcPr>
          <w:p w14:paraId="723DCB6B" w14:textId="4724C80E" w:rsidR="00284A6A" w:rsidRPr="007E0B31" w:rsidRDefault="00284A6A" w:rsidP="00284A6A">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284A6A" w:rsidRPr="007E0B31" w14:paraId="5C54790F" w14:textId="77777777" w:rsidTr="2F419186">
        <w:trPr>
          <w:cantSplit/>
        </w:trPr>
        <w:tc>
          <w:tcPr>
            <w:tcW w:w="2884" w:type="dxa"/>
          </w:tcPr>
          <w:p w14:paraId="09F676FF" w14:textId="77777777" w:rsidR="00284A6A" w:rsidRPr="007E0B31" w:rsidRDefault="00284A6A" w:rsidP="00284A6A">
            <w:pPr>
              <w:pStyle w:val="Arial11Bold"/>
              <w:rPr>
                <w:rFonts w:cs="Arial"/>
              </w:rPr>
            </w:pPr>
            <w:r w:rsidRPr="007E0B31">
              <w:rPr>
                <w:rFonts w:cs="Arial"/>
              </w:rPr>
              <w:t>Onshore Power Park Module</w:t>
            </w:r>
          </w:p>
        </w:tc>
        <w:tc>
          <w:tcPr>
            <w:tcW w:w="6634" w:type="dxa"/>
          </w:tcPr>
          <w:p w14:paraId="4F3FC424" w14:textId="4AD18E75" w:rsidR="00284A6A" w:rsidRPr="007E0B31" w:rsidRDefault="00284A6A" w:rsidP="00284A6A">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284A6A" w:rsidRPr="007E0B31" w14:paraId="67BDC2D1" w14:textId="77777777" w:rsidTr="2F419186">
        <w:trPr>
          <w:cantSplit/>
        </w:trPr>
        <w:tc>
          <w:tcPr>
            <w:tcW w:w="2884" w:type="dxa"/>
          </w:tcPr>
          <w:p w14:paraId="2FB52871" w14:textId="77777777" w:rsidR="00284A6A" w:rsidRPr="007E0B31" w:rsidRDefault="00284A6A" w:rsidP="00284A6A">
            <w:pPr>
              <w:pStyle w:val="Arial11Bold"/>
              <w:rPr>
                <w:rFonts w:cs="Arial"/>
              </w:rPr>
            </w:pPr>
            <w:r w:rsidRPr="007E0B31">
              <w:rPr>
                <w:rFonts w:cs="Arial"/>
              </w:rPr>
              <w:t>Onshore Synchronous Generating Unit</w:t>
            </w:r>
          </w:p>
        </w:tc>
        <w:tc>
          <w:tcPr>
            <w:tcW w:w="6634" w:type="dxa"/>
          </w:tcPr>
          <w:p w14:paraId="53DD316B" w14:textId="296089E4" w:rsidR="00284A6A" w:rsidRPr="007E0B31" w:rsidRDefault="00284A6A" w:rsidP="00284A6A">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284A6A" w:rsidRPr="007E0B31" w14:paraId="322DBDDD" w14:textId="77777777" w:rsidTr="2F419186">
        <w:trPr>
          <w:cantSplit/>
        </w:trPr>
        <w:tc>
          <w:tcPr>
            <w:tcW w:w="2884" w:type="dxa"/>
          </w:tcPr>
          <w:p w14:paraId="75E7A9CF" w14:textId="77777777" w:rsidR="00284A6A" w:rsidRPr="007E0B31" w:rsidDel="004B6FBB" w:rsidRDefault="00284A6A" w:rsidP="00284A6A">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lastRenderedPageBreak/>
              <w:t>Onshore Synchronous Power Generating Module</w:t>
            </w:r>
          </w:p>
        </w:tc>
        <w:tc>
          <w:tcPr>
            <w:tcW w:w="6634" w:type="dxa"/>
          </w:tcPr>
          <w:p w14:paraId="3DABEE66" w14:textId="7CF5D79C" w:rsidR="00284A6A" w:rsidRDefault="00284A6A" w:rsidP="00284A6A">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284A6A" w:rsidRPr="00A87826" w:rsidDel="004B6FBB" w:rsidRDefault="00284A6A" w:rsidP="00284A6A">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284A6A" w:rsidRPr="007E0B31" w14:paraId="57567868" w14:textId="77777777" w:rsidTr="2F419186">
        <w:trPr>
          <w:cantSplit/>
        </w:trPr>
        <w:tc>
          <w:tcPr>
            <w:tcW w:w="2884" w:type="dxa"/>
          </w:tcPr>
          <w:p w14:paraId="1FD98361" w14:textId="77777777" w:rsidR="00284A6A" w:rsidRPr="007E0B31" w:rsidRDefault="00284A6A" w:rsidP="00284A6A">
            <w:pPr>
              <w:pStyle w:val="Arial11Bold"/>
              <w:rPr>
                <w:rFonts w:cs="Arial"/>
              </w:rPr>
            </w:pPr>
            <w:r w:rsidRPr="007E0B31">
              <w:rPr>
                <w:rFonts w:cs="Arial"/>
              </w:rPr>
              <w:t>Onshore Transmission Licensee</w:t>
            </w:r>
          </w:p>
        </w:tc>
        <w:tc>
          <w:tcPr>
            <w:tcW w:w="6634" w:type="dxa"/>
          </w:tcPr>
          <w:p w14:paraId="7691EDA3" w14:textId="2EBD7EE0" w:rsidR="00284A6A" w:rsidRPr="007E0B31" w:rsidRDefault="00284A6A" w:rsidP="00284A6A">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Pr>
                <w:rFonts w:cs="Arial"/>
              </w:rPr>
              <w:t xml:space="preserve">, </w:t>
            </w:r>
            <w:r w:rsidRPr="00411C8B">
              <w:rPr>
                <w:rFonts w:cs="Arial"/>
              </w:rPr>
              <w:t>or a</w:t>
            </w:r>
            <w:r w:rsidRPr="00411C8B">
              <w:rPr>
                <w:rFonts w:cs="Arial"/>
                <w:b/>
                <w:bCs/>
              </w:rPr>
              <w:t xml:space="preserve"> Competitively Appointed Transmission Licensee</w:t>
            </w:r>
            <w:r w:rsidRPr="00C95C55">
              <w:rPr>
                <w:rFonts w:cs="Arial"/>
              </w:rPr>
              <w:t>.</w:t>
            </w:r>
          </w:p>
        </w:tc>
      </w:tr>
      <w:tr w:rsidR="00284A6A" w:rsidRPr="007E0B31" w14:paraId="0953DDC7" w14:textId="77777777" w:rsidTr="2F419186">
        <w:trPr>
          <w:cantSplit/>
        </w:trPr>
        <w:tc>
          <w:tcPr>
            <w:tcW w:w="2884" w:type="dxa"/>
          </w:tcPr>
          <w:p w14:paraId="2B5600BA" w14:textId="77777777" w:rsidR="00284A6A" w:rsidRPr="007E0B31" w:rsidRDefault="00284A6A" w:rsidP="00284A6A">
            <w:pPr>
              <w:pStyle w:val="Arial11Bold"/>
              <w:rPr>
                <w:rFonts w:cs="Arial"/>
              </w:rPr>
            </w:pPr>
            <w:r w:rsidRPr="007E0B31">
              <w:rPr>
                <w:rFonts w:cs="Arial"/>
              </w:rPr>
              <w:t>Onshore Transmission System</w:t>
            </w:r>
          </w:p>
        </w:tc>
        <w:tc>
          <w:tcPr>
            <w:tcW w:w="6634" w:type="dxa"/>
          </w:tcPr>
          <w:p w14:paraId="1D66BC55" w14:textId="3B198D30" w:rsidR="00284A6A" w:rsidRPr="007E0B31" w:rsidRDefault="00284A6A" w:rsidP="00284A6A">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284A6A" w:rsidRPr="007E0B31" w14:paraId="31EBBBE3" w14:textId="77777777" w:rsidTr="2F419186">
        <w:trPr>
          <w:cantSplit/>
        </w:trPr>
        <w:tc>
          <w:tcPr>
            <w:tcW w:w="2884" w:type="dxa"/>
          </w:tcPr>
          <w:p w14:paraId="716FC70C" w14:textId="77777777" w:rsidR="00284A6A" w:rsidRPr="007E0B31" w:rsidRDefault="00284A6A" w:rsidP="00284A6A">
            <w:pPr>
              <w:pStyle w:val="Arial11Bold"/>
              <w:rPr>
                <w:rFonts w:cs="Arial"/>
              </w:rPr>
            </w:pPr>
            <w:r w:rsidRPr="007E0B31">
              <w:rPr>
                <w:rFonts w:cs="Arial"/>
              </w:rPr>
              <w:t>On-Site Generator Site</w:t>
            </w:r>
          </w:p>
        </w:tc>
        <w:tc>
          <w:tcPr>
            <w:tcW w:w="6634" w:type="dxa"/>
          </w:tcPr>
          <w:p w14:paraId="68341A8F" w14:textId="77777777" w:rsidR="00284A6A" w:rsidRPr="007E0B31" w:rsidRDefault="00284A6A" w:rsidP="00284A6A">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284A6A" w:rsidRPr="007E0B31" w14:paraId="6EC47238" w14:textId="77777777" w:rsidTr="2F419186">
        <w:trPr>
          <w:cantSplit/>
        </w:trPr>
        <w:tc>
          <w:tcPr>
            <w:tcW w:w="2884" w:type="dxa"/>
          </w:tcPr>
          <w:p w14:paraId="3B93C86F" w14:textId="77777777" w:rsidR="00284A6A" w:rsidRPr="007E0B31" w:rsidRDefault="00284A6A" w:rsidP="00284A6A">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284A6A" w:rsidRPr="007E0B31" w:rsidRDefault="00284A6A" w:rsidP="00284A6A">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284A6A" w:rsidRPr="007E0B31" w14:paraId="0706312C" w14:textId="77777777" w:rsidTr="2F419186">
        <w:trPr>
          <w:cantSplit/>
        </w:trPr>
        <w:tc>
          <w:tcPr>
            <w:tcW w:w="2884" w:type="dxa"/>
          </w:tcPr>
          <w:p w14:paraId="015ED0F3" w14:textId="77777777" w:rsidR="00284A6A" w:rsidRPr="007E0B31" w:rsidRDefault="00284A6A" w:rsidP="00284A6A">
            <w:pPr>
              <w:pStyle w:val="Arial11Bold"/>
              <w:rPr>
                <w:rFonts w:cs="Arial"/>
              </w:rPr>
            </w:pPr>
            <w:r w:rsidRPr="007E0B31">
              <w:rPr>
                <w:rFonts w:cs="Arial"/>
              </w:rPr>
              <w:t>Operating Margin</w:t>
            </w:r>
          </w:p>
        </w:tc>
        <w:tc>
          <w:tcPr>
            <w:tcW w:w="6634" w:type="dxa"/>
          </w:tcPr>
          <w:p w14:paraId="2D829E78" w14:textId="77777777" w:rsidR="00284A6A" w:rsidRPr="007E0B31" w:rsidRDefault="00284A6A" w:rsidP="00284A6A">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284A6A" w:rsidRPr="007E0B31" w14:paraId="6399AF34" w14:textId="77777777" w:rsidTr="2F419186">
        <w:trPr>
          <w:cantSplit/>
        </w:trPr>
        <w:tc>
          <w:tcPr>
            <w:tcW w:w="2884" w:type="dxa"/>
          </w:tcPr>
          <w:p w14:paraId="13992038" w14:textId="77777777" w:rsidR="00284A6A" w:rsidRPr="007E0B31" w:rsidRDefault="00284A6A" w:rsidP="00284A6A">
            <w:pPr>
              <w:pStyle w:val="Arial11Bold"/>
              <w:rPr>
                <w:rFonts w:cs="Arial"/>
              </w:rPr>
            </w:pPr>
            <w:r w:rsidRPr="007E0B31">
              <w:rPr>
                <w:rFonts w:cs="Arial"/>
              </w:rPr>
              <w:t>Operating Reserve</w:t>
            </w:r>
          </w:p>
        </w:tc>
        <w:tc>
          <w:tcPr>
            <w:tcW w:w="6634" w:type="dxa"/>
          </w:tcPr>
          <w:p w14:paraId="7475BB27" w14:textId="77777777" w:rsidR="00284A6A" w:rsidRPr="007E0B31" w:rsidRDefault="00284A6A" w:rsidP="00284A6A">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284A6A" w:rsidRPr="007E0B31" w14:paraId="7103EDE6" w14:textId="77777777" w:rsidTr="2F419186">
        <w:trPr>
          <w:cantSplit/>
        </w:trPr>
        <w:tc>
          <w:tcPr>
            <w:tcW w:w="2884" w:type="dxa"/>
          </w:tcPr>
          <w:p w14:paraId="19E35302" w14:textId="77777777" w:rsidR="00284A6A" w:rsidRPr="007E0B31" w:rsidRDefault="00284A6A" w:rsidP="00284A6A">
            <w:pPr>
              <w:pStyle w:val="Arial11Bold"/>
              <w:rPr>
                <w:rFonts w:cs="Arial"/>
              </w:rPr>
            </w:pPr>
            <w:r w:rsidRPr="007E0B31">
              <w:rPr>
                <w:rFonts w:cs="Arial"/>
              </w:rPr>
              <w:t>Operation</w:t>
            </w:r>
          </w:p>
        </w:tc>
        <w:tc>
          <w:tcPr>
            <w:tcW w:w="6634" w:type="dxa"/>
          </w:tcPr>
          <w:p w14:paraId="40F42388" w14:textId="77777777" w:rsidR="00284A6A" w:rsidRPr="007E0B31" w:rsidRDefault="00284A6A" w:rsidP="00284A6A">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284A6A" w:rsidRPr="007E0B31" w14:paraId="7F250311" w14:textId="77777777" w:rsidTr="2F419186">
        <w:trPr>
          <w:cantSplit/>
        </w:trPr>
        <w:tc>
          <w:tcPr>
            <w:tcW w:w="2884" w:type="dxa"/>
          </w:tcPr>
          <w:p w14:paraId="3ECA740F" w14:textId="77777777" w:rsidR="00284A6A" w:rsidRPr="007E0B31" w:rsidRDefault="00284A6A" w:rsidP="00284A6A">
            <w:pPr>
              <w:pStyle w:val="Arial11Bold"/>
              <w:rPr>
                <w:rFonts w:cs="Arial"/>
              </w:rPr>
            </w:pPr>
            <w:r w:rsidRPr="007E0B31">
              <w:rPr>
                <w:rFonts w:cs="Arial"/>
              </w:rPr>
              <w:t>Operational Data</w:t>
            </w:r>
          </w:p>
        </w:tc>
        <w:tc>
          <w:tcPr>
            <w:tcW w:w="6634" w:type="dxa"/>
          </w:tcPr>
          <w:p w14:paraId="77D345AD" w14:textId="77777777" w:rsidR="00284A6A" w:rsidRPr="007E0B31" w:rsidRDefault="00284A6A" w:rsidP="00284A6A">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284A6A" w:rsidRPr="007E0B31" w14:paraId="72A00B17" w14:textId="77777777" w:rsidTr="2F419186">
        <w:trPr>
          <w:cantSplit/>
        </w:trPr>
        <w:tc>
          <w:tcPr>
            <w:tcW w:w="2884" w:type="dxa"/>
          </w:tcPr>
          <w:p w14:paraId="49F3A1E1" w14:textId="77777777" w:rsidR="00284A6A" w:rsidRPr="007E0B31" w:rsidRDefault="00284A6A" w:rsidP="00284A6A">
            <w:pPr>
              <w:pStyle w:val="Arial11Bold"/>
              <w:rPr>
                <w:rFonts w:cs="Arial"/>
              </w:rPr>
            </w:pPr>
            <w:r w:rsidRPr="007E0B31">
              <w:rPr>
                <w:rFonts w:cs="Arial"/>
              </w:rPr>
              <w:t>Operational Day</w:t>
            </w:r>
          </w:p>
        </w:tc>
        <w:tc>
          <w:tcPr>
            <w:tcW w:w="6634" w:type="dxa"/>
          </w:tcPr>
          <w:p w14:paraId="22961493" w14:textId="77777777" w:rsidR="00284A6A" w:rsidRPr="007E0B31" w:rsidRDefault="00284A6A" w:rsidP="00284A6A">
            <w:pPr>
              <w:pStyle w:val="TableArial11"/>
              <w:rPr>
                <w:rFonts w:cs="Arial"/>
              </w:rPr>
            </w:pPr>
            <w:r w:rsidRPr="007E0B31">
              <w:rPr>
                <w:rFonts w:cs="Arial"/>
              </w:rPr>
              <w:t>The period from 0500 hours on one day to 0500 on the following day.</w:t>
            </w:r>
          </w:p>
        </w:tc>
      </w:tr>
      <w:tr w:rsidR="00284A6A" w:rsidRPr="007E0B31" w14:paraId="4B79EEEB" w14:textId="77777777" w:rsidTr="2F419186">
        <w:trPr>
          <w:cantSplit/>
        </w:trPr>
        <w:tc>
          <w:tcPr>
            <w:tcW w:w="2884" w:type="dxa"/>
          </w:tcPr>
          <w:p w14:paraId="00D65A56" w14:textId="77777777" w:rsidR="00284A6A" w:rsidRPr="007E0B31" w:rsidRDefault="00284A6A" w:rsidP="00284A6A">
            <w:pPr>
              <w:pStyle w:val="Arial11Bold"/>
              <w:rPr>
                <w:rFonts w:cs="Arial"/>
              </w:rPr>
            </w:pPr>
            <w:r w:rsidRPr="007E0B31">
              <w:rPr>
                <w:rFonts w:cs="Arial"/>
              </w:rPr>
              <w:t>Operation Diagrams</w:t>
            </w:r>
          </w:p>
        </w:tc>
        <w:tc>
          <w:tcPr>
            <w:tcW w:w="6634" w:type="dxa"/>
          </w:tcPr>
          <w:p w14:paraId="3A5434CA" w14:textId="77777777" w:rsidR="00284A6A" w:rsidRPr="007E0B31" w:rsidRDefault="00284A6A" w:rsidP="00284A6A">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284A6A" w:rsidRPr="007E0B31" w14:paraId="605B3609" w14:textId="77777777" w:rsidTr="2F419186">
        <w:trPr>
          <w:cantSplit/>
        </w:trPr>
        <w:tc>
          <w:tcPr>
            <w:tcW w:w="2884" w:type="dxa"/>
          </w:tcPr>
          <w:p w14:paraId="1FCF81E4" w14:textId="77777777" w:rsidR="00284A6A" w:rsidRPr="007E0B31" w:rsidRDefault="00284A6A" w:rsidP="00284A6A">
            <w:pPr>
              <w:pStyle w:val="Arial11Bold"/>
              <w:rPr>
                <w:rFonts w:cs="Arial"/>
              </w:rPr>
            </w:pPr>
            <w:r w:rsidRPr="007E0B31">
              <w:rPr>
                <w:rFonts w:cs="Arial"/>
              </w:rPr>
              <w:t>Operational Effect</w:t>
            </w:r>
          </w:p>
        </w:tc>
        <w:tc>
          <w:tcPr>
            <w:tcW w:w="6634" w:type="dxa"/>
          </w:tcPr>
          <w:p w14:paraId="76B6DD78" w14:textId="77777777" w:rsidR="00284A6A" w:rsidRPr="007E0B31" w:rsidRDefault="00284A6A" w:rsidP="00284A6A">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284A6A" w:rsidRPr="007E0B31" w14:paraId="1CAC0F6C" w14:textId="77777777" w:rsidTr="2F419186">
        <w:trPr>
          <w:cantSplit/>
        </w:trPr>
        <w:tc>
          <w:tcPr>
            <w:tcW w:w="2884" w:type="dxa"/>
          </w:tcPr>
          <w:p w14:paraId="2634D169" w14:textId="77777777" w:rsidR="00284A6A" w:rsidRPr="007E0B31" w:rsidRDefault="00284A6A" w:rsidP="00284A6A">
            <w:pPr>
              <w:pStyle w:val="Arial11Bold"/>
              <w:rPr>
                <w:rFonts w:cs="Arial"/>
              </w:rPr>
            </w:pPr>
            <w:r w:rsidRPr="007E0B31">
              <w:rPr>
                <w:rFonts w:cs="Arial"/>
              </w:rPr>
              <w:t>Operational Intertripping</w:t>
            </w:r>
          </w:p>
        </w:tc>
        <w:tc>
          <w:tcPr>
            <w:tcW w:w="6634" w:type="dxa"/>
          </w:tcPr>
          <w:p w14:paraId="53527053" w14:textId="59F2C50B" w:rsidR="00284A6A" w:rsidRPr="007E0B31" w:rsidRDefault="00284A6A" w:rsidP="00284A6A">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284A6A" w:rsidRPr="007E0B31" w14:paraId="6473278D" w14:textId="77777777" w:rsidTr="2F419186">
        <w:trPr>
          <w:cantSplit/>
        </w:trPr>
        <w:tc>
          <w:tcPr>
            <w:tcW w:w="2884" w:type="dxa"/>
          </w:tcPr>
          <w:p w14:paraId="0FD871F6" w14:textId="5FABA3D0" w:rsidR="00284A6A" w:rsidRPr="007E0B31" w:rsidRDefault="00284A6A" w:rsidP="00284A6A">
            <w:pPr>
              <w:pStyle w:val="Arial11Bold"/>
              <w:rPr>
                <w:rFonts w:cs="Arial"/>
              </w:rPr>
            </w:pPr>
            <w:bookmarkStart w:id="242" w:name="_DV_C41"/>
            <w:r w:rsidRPr="007E0B31">
              <w:rPr>
                <w:rFonts w:cs="Arial"/>
              </w:rPr>
              <w:lastRenderedPageBreak/>
              <w:t>Operational Notifications</w:t>
            </w:r>
            <w:bookmarkEnd w:id="242"/>
          </w:p>
        </w:tc>
        <w:tc>
          <w:tcPr>
            <w:tcW w:w="6634" w:type="dxa"/>
          </w:tcPr>
          <w:p w14:paraId="7D98A808" w14:textId="07D64618" w:rsidR="00284A6A" w:rsidRPr="007E0B31" w:rsidRDefault="00284A6A" w:rsidP="00284A6A">
            <w:pPr>
              <w:pStyle w:val="TableArial11"/>
              <w:rPr>
                <w:rFonts w:cs="Arial"/>
              </w:rPr>
            </w:pPr>
            <w:bookmarkStart w:id="243"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243"/>
          </w:p>
        </w:tc>
      </w:tr>
      <w:tr w:rsidR="00284A6A" w:rsidRPr="007E0B31" w14:paraId="5A6E5201" w14:textId="77777777" w:rsidTr="2F419186">
        <w:trPr>
          <w:cantSplit/>
        </w:trPr>
        <w:tc>
          <w:tcPr>
            <w:tcW w:w="2884" w:type="dxa"/>
          </w:tcPr>
          <w:p w14:paraId="30C134C0" w14:textId="77777777" w:rsidR="00284A6A" w:rsidRPr="007E0B31" w:rsidRDefault="00284A6A" w:rsidP="00284A6A">
            <w:pPr>
              <w:pStyle w:val="Arial11Bold"/>
              <w:rPr>
                <w:rFonts w:cs="Arial"/>
              </w:rPr>
            </w:pPr>
            <w:r w:rsidRPr="007E0B31">
              <w:rPr>
                <w:rFonts w:cs="Arial"/>
              </w:rPr>
              <w:t>Operational Planning</w:t>
            </w:r>
          </w:p>
        </w:tc>
        <w:tc>
          <w:tcPr>
            <w:tcW w:w="6634" w:type="dxa"/>
          </w:tcPr>
          <w:p w14:paraId="7F116C22" w14:textId="65769247" w:rsidR="00284A6A" w:rsidRPr="007E0B31" w:rsidRDefault="00284A6A" w:rsidP="00284A6A">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Pr="004E64E8">
              <w:rPr>
                <w:rFonts w:cs="Arial"/>
              </w:rPr>
              <w:t>the</w:t>
            </w:r>
            <w:r w:rsidRPr="329F1AB0">
              <w:rPr>
                <w:rFonts w:cs="Arial"/>
                <w:b/>
                <w:bCs/>
              </w:rPr>
              <w:t xml:space="preserve">  ESO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284A6A" w:rsidRPr="007E0B31" w14:paraId="2391955F" w14:textId="77777777" w:rsidTr="2F419186">
        <w:trPr>
          <w:cantSplit/>
        </w:trPr>
        <w:tc>
          <w:tcPr>
            <w:tcW w:w="2884" w:type="dxa"/>
          </w:tcPr>
          <w:p w14:paraId="554CE1BB" w14:textId="77777777" w:rsidR="00284A6A" w:rsidRPr="007E0B31" w:rsidRDefault="00284A6A" w:rsidP="00284A6A">
            <w:pPr>
              <w:pStyle w:val="Arial11Bold"/>
              <w:rPr>
                <w:rFonts w:cs="Arial"/>
              </w:rPr>
            </w:pPr>
            <w:r w:rsidRPr="007E0B31">
              <w:rPr>
                <w:rFonts w:cs="Arial"/>
              </w:rPr>
              <w:t xml:space="preserve">Operational Planning Margin </w:t>
            </w:r>
          </w:p>
        </w:tc>
        <w:tc>
          <w:tcPr>
            <w:tcW w:w="6634" w:type="dxa"/>
          </w:tcPr>
          <w:p w14:paraId="017C95F5" w14:textId="0ABFFC9A" w:rsidR="00284A6A" w:rsidRPr="007E0B31" w:rsidRDefault="00284A6A" w:rsidP="00284A6A">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284A6A" w:rsidRPr="007E0B31" w14:paraId="2C70A3EB" w14:textId="77777777" w:rsidTr="2F419186">
        <w:trPr>
          <w:cantSplit/>
        </w:trPr>
        <w:tc>
          <w:tcPr>
            <w:tcW w:w="2884" w:type="dxa"/>
          </w:tcPr>
          <w:p w14:paraId="231C2E4A" w14:textId="77777777" w:rsidR="00284A6A" w:rsidRPr="007E0B31" w:rsidRDefault="00284A6A" w:rsidP="00284A6A">
            <w:pPr>
              <w:pStyle w:val="Arial11Bold"/>
              <w:rPr>
                <w:rFonts w:cs="Arial"/>
              </w:rPr>
            </w:pPr>
            <w:r w:rsidRPr="007E0B31">
              <w:rPr>
                <w:rFonts w:cs="Arial"/>
              </w:rPr>
              <w:t>Operational Planning Phase</w:t>
            </w:r>
          </w:p>
        </w:tc>
        <w:tc>
          <w:tcPr>
            <w:tcW w:w="6634" w:type="dxa"/>
          </w:tcPr>
          <w:p w14:paraId="0B288485" w14:textId="77777777" w:rsidR="00284A6A" w:rsidRPr="007E0B31" w:rsidRDefault="00284A6A" w:rsidP="00284A6A">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284A6A" w:rsidRPr="007E0B31" w14:paraId="5168CED3" w14:textId="77777777" w:rsidTr="2F419186">
        <w:trPr>
          <w:cantSplit/>
        </w:trPr>
        <w:tc>
          <w:tcPr>
            <w:tcW w:w="2884" w:type="dxa"/>
          </w:tcPr>
          <w:p w14:paraId="784D3609" w14:textId="77777777" w:rsidR="00284A6A" w:rsidRPr="007E0B31" w:rsidRDefault="00284A6A" w:rsidP="00284A6A">
            <w:pPr>
              <w:pStyle w:val="Arial11Bold"/>
              <w:rPr>
                <w:rFonts w:cs="Arial"/>
              </w:rPr>
            </w:pPr>
            <w:r w:rsidRPr="007E0B31">
              <w:rPr>
                <w:rFonts w:cs="Arial"/>
              </w:rPr>
              <w:t>Operational Procedures</w:t>
            </w:r>
          </w:p>
        </w:tc>
        <w:tc>
          <w:tcPr>
            <w:tcW w:w="6634" w:type="dxa"/>
          </w:tcPr>
          <w:p w14:paraId="451F00A7" w14:textId="77777777" w:rsidR="00284A6A" w:rsidRPr="007E0B31" w:rsidRDefault="00284A6A" w:rsidP="00284A6A">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284A6A" w:rsidRPr="007E0B31" w14:paraId="756B3E49" w14:textId="77777777" w:rsidTr="2F419186">
        <w:trPr>
          <w:cantSplit/>
        </w:trPr>
        <w:tc>
          <w:tcPr>
            <w:tcW w:w="2884" w:type="dxa"/>
          </w:tcPr>
          <w:p w14:paraId="3CD34B6B" w14:textId="77777777" w:rsidR="00284A6A" w:rsidRPr="007E0B31" w:rsidRDefault="00284A6A" w:rsidP="00284A6A">
            <w:pPr>
              <w:pStyle w:val="Arial11Bold"/>
              <w:rPr>
                <w:rFonts w:cs="Arial"/>
              </w:rPr>
            </w:pPr>
            <w:r w:rsidRPr="007E0B31">
              <w:rPr>
                <w:rFonts w:cs="Arial"/>
              </w:rPr>
              <w:t>Operational Switching</w:t>
            </w:r>
          </w:p>
        </w:tc>
        <w:tc>
          <w:tcPr>
            <w:tcW w:w="6634" w:type="dxa"/>
          </w:tcPr>
          <w:p w14:paraId="11012EC0" w14:textId="782A13A7" w:rsidR="00284A6A" w:rsidRPr="007E0B31" w:rsidRDefault="00284A6A" w:rsidP="00284A6A">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284A6A" w:rsidRPr="007E0B31" w14:paraId="19E6505D" w14:textId="77777777" w:rsidTr="2F419186">
        <w:trPr>
          <w:cantSplit/>
        </w:trPr>
        <w:tc>
          <w:tcPr>
            <w:tcW w:w="2884" w:type="dxa"/>
          </w:tcPr>
          <w:p w14:paraId="2E415BC0" w14:textId="77777777" w:rsidR="00284A6A" w:rsidRPr="007E0B31" w:rsidRDefault="00284A6A" w:rsidP="00284A6A">
            <w:pPr>
              <w:pStyle w:val="Arial11Bold"/>
              <w:rPr>
                <w:rFonts w:cs="Arial"/>
              </w:rPr>
            </w:pPr>
            <w:r w:rsidRPr="007E0B31">
              <w:rPr>
                <w:rFonts w:cs="Arial"/>
              </w:rPr>
              <w:t>Other Relevant Data</w:t>
            </w:r>
          </w:p>
        </w:tc>
        <w:tc>
          <w:tcPr>
            <w:tcW w:w="6634" w:type="dxa"/>
          </w:tcPr>
          <w:p w14:paraId="1C699783" w14:textId="77777777" w:rsidR="00284A6A" w:rsidRPr="007E0B31" w:rsidRDefault="00284A6A" w:rsidP="00284A6A">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284A6A" w:rsidRPr="007E0B31" w14:paraId="24B77B54" w14:textId="77777777" w:rsidTr="2F419186">
        <w:trPr>
          <w:cantSplit/>
        </w:trPr>
        <w:tc>
          <w:tcPr>
            <w:tcW w:w="2884" w:type="dxa"/>
          </w:tcPr>
          <w:p w14:paraId="33A5B61C" w14:textId="77777777" w:rsidR="00284A6A" w:rsidRPr="007E0B31" w:rsidRDefault="00284A6A" w:rsidP="00284A6A">
            <w:pPr>
              <w:pStyle w:val="Arial11Bold"/>
              <w:rPr>
                <w:rFonts w:cs="Arial"/>
              </w:rPr>
            </w:pPr>
            <w:r w:rsidRPr="007E0B31">
              <w:rPr>
                <w:rFonts w:cs="Arial"/>
              </w:rPr>
              <w:t>OTSDUW Arrangements</w:t>
            </w:r>
          </w:p>
        </w:tc>
        <w:tc>
          <w:tcPr>
            <w:tcW w:w="6634" w:type="dxa"/>
          </w:tcPr>
          <w:p w14:paraId="77481E18" w14:textId="77777777" w:rsidR="00284A6A" w:rsidRPr="007E0B31" w:rsidRDefault="00284A6A" w:rsidP="00284A6A">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284A6A" w:rsidRPr="007E0B31" w14:paraId="6566765E" w14:textId="77777777" w:rsidTr="2F419186">
        <w:trPr>
          <w:cantSplit/>
        </w:trPr>
        <w:tc>
          <w:tcPr>
            <w:tcW w:w="2884" w:type="dxa"/>
          </w:tcPr>
          <w:p w14:paraId="2E02FBB1" w14:textId="77777777" w:rsidR="00284A6A" w:rsidRPr="007E0B31" w:rsidRDefault="00284A6A" w:rsidP="00284A6A">
            <w:pPr>
              <w:pStyle w:val="Arial11Bold"/>
              <w:rPr>
                <w:rFonts w:cs="Arial"/>
              </w:rPr>
            </w:pPr>
            <w:r w:rsidRPr="007E0B31">
              <w:rPr>
                <w:rFonts w:cs="Arial"/>
              </w:rPr>
              <w:t>OTSDUW Data and Information</w:t>
            </w:r>
          </w:p>
        </w:tc>
        <w:tc>
          <w:tcPr>
            <w:tcW w:w="6634" w:type="dxa"/>
          </w:tcPr>
          <w:p w14:paraId="437E754A" w14:textId="7B9123D2" w:rsidR="00284A6A" w:rsidRPr="007E0B31" w:rsidRDefault="00284A6A" w:rsidP="00284A6A">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284A6A" w:rsidRPr="007E0B31" w14:paraId="0DFC68CA" w14:textId="77777777" w:rsidTr="2F419186">
        <w:trPr>
          <w:cantSplit/>
        </w:trPr>
        <w:tc>
          <w:tcPr>
            <w:tcW w:w="2884" w:type="dxa"/>
          </w:tcPr>
          <w:p w14:paraId="26D7CFDD" w14:textId="77777777" w:rsidR="00284A6A" w:rsidRPr="007E0B31" w:rsidRDefault="00284A6A" w:rsidP="00284A6A">
            <w:pPr>
              <w:pStyle w:val="Arial11Bold"/>
              <w:rPr>
                <w:rFonts w:cs="Arial"/>
              </w:rPr>
            </w:pPr>
            <w:r w:rsidRPr="007E0B31">
              <w:rPr>
                <w:rFonts w:cs="Arial"/>
              </w:rPr>
              <w:t>OTSDUW DC Converter</w:t>
            </w:r>
          </w:p>
        </w:tc>
        <w:tc>
          <w:tcPr>
            <w:tcW w:w="6634" w:type="dxa"/>
          </w:tcPr>
          <w:p w14:paraId="404E1159" w14:textId="77777777" w:rsidR="00284A6A" w:rsidRPr="007E0B31" w:rsidRDefault="00284A6A" w:rsidP="00284A6A">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284A6A" w:rsidRPr="007E0B31" w14:paraId="1F5DFCE4" w14:textId="77777777" w:rsidTr="2F419186">
        <w:trPr>
          <w:cantSplit/>
        </w:trPr>
        <w:tc>
          <w:tcPr>
            <w:tcW w:w="2884" w:type="dxa"/>
          </w:tcPr>
          <w:p w14:paraId="274CBE9D" w14:textId="77777777" w:rsidR="00284A6A" w:rsidRPr="007E0B31" w:rsidRDefault="00284A6A" w:rsidP="00284A6A">
            <w:pPr>
              <w:pStyle w:val="Arial11Bold"/>
              <w:rPr>
                <w:rFonts w:cs="Arial"/>
              </w:rPr>
            </w:pPr>
            <w:r w:rsidRPr="007E0B31">
              <w:rPr>
                <w:rFonts w:cs="Arial"/>
              </w:rPr>
              <w:t>OTSDUW Development and Data Timetable</w:t>
            </w:r>
          </w:p>
        </w:tc>
        <w:tc>
          <w:tcPr>
            <w:tcW w:w="6634" w:type="dxa"/>
          </w:tcPr>
          <w:p w14:paraId="46394D79" w14:textId="77777777" w:rsidR="00284A6A" w:rsidRPr="007E0B31" w:rsidRDefault="00284A6A" w:rsidP="00284A6A">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284A6A" w:rsidRPr="007E0B31" w14:paraId="12983990" w14:textId="77777777" w:rsidTr="2F419186">
        <w:trPr>
          <w:cantSplit/>
        </w:trPr>
        <w:tc>
          <w:tcPr>
            <w:tcW w:w="2884" w:type="dxa"/>
          </w:tcPr>
          <w:p w14:paraId="73BB79D0" w14:textId="77777777" w:rsidR="00284A6A" w:rsidRPr="007E0B31" w:rsidRDefault="00284A6A" w:rsidP="00284A6A">
            <w:pPr>
              <w:pStyle w:val="Arial11Bold"/>
              <w:rPr>
                <w:rFonts w:cs="Arial"/>
              </w:rPr>
            </w:pPr>
            <w:r w:rsidRPr="007E0B31">
              <w:rPr>
                <w:rFonts w:cs="Arial"/>
              </w:rPr>
              <w:t xml:space="preserve">OTSDUW Network Data and Information </w:t>
            </w:r>
          </w:p>
        </w:tc>
        <w:tc>
          <w:tcPr>
            <w:tcW w:w="6634" w:type="dxa"/>
          </w:tcPr>
          <w:p w14:paraId="7A3D093C" w14:textId="0A18302C" w:rsidR="00284A6A" w:rsidRPr="007E0B31" w:rsidRDefault="00284A6A" w:rsidP="00284A6A">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284A6A" w:rsidRPr="007E0B31" w14:paraId="2F357AF2" w14:textId="77777777" w:rsidTr="2F419186">
        <w:trPr>
          <w:cantSplit/>
        </w:trPr>
        <w:tc>
          <w:tcPr>
            <w:tcW w:w="2884" w:type="dxa"/>
          </w:tcPr>
          <w:p w14:paraId="74E4F90A" w14:textId="77777777" w:rsidR="00284A6A" w:rsidRPr="007E0B31" w:rsidRDefault="00284A6A" w:rsidP="00284A6A">
            <w:pPr>
              <w:pStyle w:val="Arial11Bold"/>
              <w:rPr>
                <w:rFonts w:cs="Arial"/>
              </w:rPr>
            </w:pPr>
            <w:r w:rsidRPr="007E0B31">
              <w:rPr>
                <w:rFonts w:cs="Arial"/>
              </w:rPr>
              <w:lastRenderedPageBreak/>
              <w:t>OTSDUW Plant and Apparatus</w:t>
            </w:r>
          </w:p>
        </w:tc>
        <w:tc>
          <w:tcPr>
            <w:tcW w:w="6634" w:type="dxa"/>
          </w:tcPr>
          <w:p w14:paraId="0F32E986" w14:textId="77777777" w:rsidR="00284A6A" w:rsidRPr="007E0B31" w:rsidRDefault="00284A6A" w:rsidP="00284A6A">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284A6A" w:rsidRPr="007E0B31" w14:paraId="365142B1" w14:textId="77777777" w:rsidTr="2F419186">
        <w:trPr>
          <w:cantSplit/>
        </w:trPr>
        <w:tc>
          <w:tcPr>
            <w:tcW w:w="2884" w:type="dxa"/>
          </w:tcPr>
          <w:p w14:paraId="31BA5169" w14:textId="77777777" w:rsidR="00284A6A" w:rsidRPr="007E0B31" w:rsidRDefault="00284A6A" w:rsidP="00284A6A">
            <w:pPr>
              <w:pStyle w:val="Arial11Bold"/>
              <w:rPr>
                <w:rFonts w:cs="Arial"/>
              </w:rPr>
            </w:pPr>
            <w:r w:rsidRPr="007E0B31">
              <w:rPr>
                <w:rFonts w:cs="Arial"/>
              </w:rPr>
              <w:t>OTSUA Transfer Time</w:t>
            </w:r>
          </w:p>
        </w:tc>
        <w:tc>
          <w:tcPr>
            <w:tcW w:w="6634" w:type="dxa"/>
          </w:tcPr>
          <w:p w14:paraId="53D1E529" w14:textId="77777777" w:rsidR="00284A6A" w:rsidRPr="007E0B31" w:rsidRDefault="00284A6A" w:rsidP="00284A6A">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284A6A" w:rsidRPr="007E0B31" w14:paraId="3D6D4D93" w14:textId="77777777" w:rsidTr="2F419186">
        <w:trPr>
          <w:cantSplit/>
        </w:trPr>
        <w:tc>
          <w:tcPr>
            <w:tcW w:w="2884" w:type="dxa"/>
          </w:tcPr>
          <w:p w14:paraId="6678503F" w14:textId="77777777" w:rsidR="00284A6A" w:rsidRPr="007E0B31" w:rsidRDefault="00284A6A" w:rsidP="00284A6A">
            <w:pPr>
              <w:pStyle w:val="Arial11Bold"/>
              <w:rPr>
                <w:rFonts w:cs="Arial"/>
              </w:rPr>
            </w:pPr>
            <w:r w:rsidRPr="007E0B31">
              <w:rPr>
                <w:rFonts w:cs="Arial"/>
              </w:rPr>
              <w:t>Out of Synchronism</w:t>
            </w:r>
          </w:p>
        </w:tc>
        <w:tc>
          <w:tcPr>
            <w:tcW w:w="6634" w:type="dxa"/>
          </w:tcPr>
          <w:p w14:paraId="30AB79D2" w14:textId="77777777" w:rsidR="00284A6A" w:rsidRPr="007E0B31" w:rsidRDefault="00284A6A" w:rsidP="00284A6A">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284A6A" w:rsidRPr="007E0B31" w14:paraId="04D20161" w14:textId="77777777" w:rsidTr="2F419186">
        <w:trPr>
          <w:cantSplit/>
        </w:trPr>
        <w:tc>
          <w:tcPr>
            <w:tcW w:w="2884" w:type="dxa"/>
          </w:tcPr>
          <w:p w14:paraId="2545C38A" w14:textId="77777777" w:rsidR="00284A6A" w:rsidRPr="007E0B31" w:rsidRDefault="00284A6A" w:rsidP="00284A6A">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284A6A" w:rsidRPr="007E0B31" w:rsidRDefault="00284A6A" w:rsidP="00284A6A">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284A6A" w:rsidRPr="007E0B31" w:rsidRDefault="00284A6A" w:rsidP="00284A6A">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284A6A" w:rsidRPr="007E0B31" w14:paraId="4CD6C7B7" w14:textId="77777777" w:rsidTr="2F419186">
        <w:trPr>
          <w:cantSplit/>
        </w:trPr>
        <w:tc>
          <w:tcPr>
            <w:tcW w:w="2884" w:type="dxa"/>
          </w:tcPr>
          <w:p w14:paraId="078B9004" w14:textId="77777777" w:rsidR="00284A6A" w:rsidRPr="007E0B31" w:rsidRDefault="00284A6A" w:rsidP="00284A6A">
            <w:pPr>
              <w:pStyle w:val="Arial11Bold"/>
              <w:rPr>
                <w:rFonts w:cs="Arial"/>
              </w:rPr>
            </w:pPr>
            <w:r w:rsidRPr="007E0B31">
              <w:rPr>
                <w:rFonts w:cs="Arial"/>
              </w:rPr>
              <w:t>Over-excitation Limiter</w:t>
            </w:r>
          </w:p>
        </w:tc>
        <w:tc>
          <w:tcPr>
            <w:tcW w:w="6634" w:type="dxa"/>
          </w:tcPr>
          <w:p w14:paraId="102093E7" w14:textId="2C3E59FC" w:rsidR="00284A6A" w:rsidRPr="007E0B31" w:rsidRDefault="00284A6A" w:rsidP="00284A6A">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284A6A" w:rsidRPr="007E0B31" w14:paraId="30243EFA" w14:textId="77777777" w:rsidTr="2F419186">
        <w:trPr>
          <w:cantSplit/>
        </w:trPr>
        <w:tc>
          <w:tcPr>
            <w:tcW w:w="2884" w:type="dxa"/>
          </w:tcPr>
          <w:p w14:paraId="66B8A1EA" w14:textId="0810689B" w:rsidR="00284A6A" w:rsidRPr="007E0B31" w:rsidRDefault="00284A6A" w:rsidP="00284A6A">
            <w:pPr>
              <w:pStyle w:val="Arial11Bold"/>
              <w:rPr>
                <w:rFonts w:cs="Arial"/>
              </w:rPr>
            </w:pPr>
            <w:r w:rsidRPr="007E0B31">
              <w:rPr>
                <w:rFonts w:cs="Arial"/>
              </w:rPr>
              <w:t>Panel Chair</w:t>
            </w:r>
            <w:r>
              <w:rPr>
                <w:rFonts w:cs="Arial"/>
              </w:rPr>
              <w:t>person</w:t>
            </w:r>
          </w:p>
        </w:tc>
        <w:tc>
          <w:tcPr>
            <w:tcW w:w="6634" w:type="dxa"/>
          </w:tcPr>
          <w:p w14:paraId="54287BDA" w14:textId="77777777" w:rsidR="00284A6A" w:rsidRPr="007E0B31" w:rsidRDefault="00284A6A" w:rsidP="00284A6A">
            <w:pPr>
              <w:pStyle w:val="TableArial11"/>
              <w:rPr>
                <w:rFonts w:cs="Arial"/>
              </w:rPr>
            </w:pPr>
            <w:r w:rsidRPr="007E0B31">
              <w:rPr>
                <w:rFonts w:cs="Arial"/>
              </w:rPr>
              <w:t>A person appointed as such in accordance with GR.4.1.</w:t>
            </w:r>
          </w:p>
        </w:tc>
      </w:tr>
      <w:tr w:rsidR="00284A6A" w:rsidRPr="007E0B31" w14:paraId="407A0574" w14:textId="77777777" w:rsidTr="2F419186">
        <w:trPr>
          <w:cantSplit/>
        </w:trPr>
        <w:tc>
          <w:tcPr>
            <w:tcW w:w="2884" w:type="dxa"/>
          </w:tcPr>
          <w:p w14:paraId="7990BC0E" w14:textId="77777777" w:rsidR="00284A6A" w:rsidRPr="007E0B31" w:rsidRDefault="00284A6A" w:rsidP="00284A6A">
            <w:pPr>
              <w:pStyle w:val="Arial11Bold"/>
              <w:rPr>
                <w:rFonts w:cs="Arial"/>
              </w:rPr>
            </w:pPr>
            <w:r w:rsidRPr="007E0B31">
              <w:rPr>
                <w:rFonts w:cs="Arial"/>
              </w:rPr>
              <w:t>Panel Member</w:t>
            </w:r>
          </w:p>
        </w:tc>
        <w:tc>
          <w:tcPr>
            <w:tcW w:w="6634" w:type="dxa"/>
          </w:tcPr>
          <w:p w14:paraId="408B70FA" w14:textId="77777777" w:rsidR="00284A6A" w:rsidRPr="007E0B31" w:rsidRDefault="00284A6A" w:rsidP="00284A6A">
            <w:pPr>
              <w:pStyle w:val="TableArial11"/>
              <w:rPr>
                <w:rFonts w:cs="Arial"/>
              </w:rPr>
            </w:pPr>
            <w:r w:rsidRPr="007E0B31">
              <w:rPr>
                <w:rFonts w:cs="Arial"/>
              </w:rPr>
              <w:t>Any of the persons identified as such in GR.4.</w:t>
            </w:r>
          </w:p>
        </w:tc>
      </w:tr>
      <w:tr w:rsidR="00284A6A" w:rsidRPr="007E0B31" w14:paraId="4408AF49" w14:textId="77777777" w:rsidTr="2F419186">
        <w:trPr>
          <w:cantSplit/>
        </w:trPr>
        <w:tc>
          <w:tcPr>
            <w:tcW w:w="2884" w:type="dxa"/>
          </w:tcPr>
          <w:p w14:paraId="24301CCB" w14:textId="77777777" w:rsidR="00284A6A" w:rsidRPr="007E0B31" w:rsidRDefault="00284A6A" w:rsidP="00284A6A">
            <w:pPr>
              <w:pStyle w:val="Arial11Bold"/>
              <w:rPr>
                <w:rFonts w:cs="Arial"/>
              </w:rPr>
            </w:pPr>
            <w:r w:rsidRPr="007E0B31">
              <w:rPr>
                <w:rFonts w:cs="Arial"/>
              </w:rPr>
              <w:t>Panel Members’</w:t>
            </w:r>
          </w:p>
          <w:p w14:paraId="64CD4F91" w14:textId="77777777" w:rsidR="00284A6A" w:rsidRPr="007E0B31" w:rsidRDefault="00284A6A" w:rsidP="00284A6A">
            <w:pPr>
              <w:pStyle w:val="Arial11Bold"/>
              <w:rPr>
                <w:rFonts w:cs="Arial"/>
              </w:rPr>
            </w:pPr>
            <w:r w:rsidRPr="007E0B31">
              <w:rPr>
                <w:rFonts w:cs="Arial"/>
              </w:rPr>
              <w:t>Recommendation</w:t>
            </w:r>
          </w:p>
        </w:tc>
        <w:tc>
          <w:tcPr>
            <w:tcW w:w="6634" w:type="dxa"/>
          </w:tcPr>
          <w:p w14:paraId="337253E1" w14:textId="33E0395A" w:rsidR="00284A6A" w:rsidRPr="007E0B31" w:rsidRDefault="00284A6A" w:rsidP="00284A6A">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284A6A" w:rsidRPr="007E0B31" w14:paraId="73919D58" w14:textId="77777777" w:rsidTr="2F419186">
        <w:trPr>
          <w:cantSplit/>
        </w:trPr>
        <w:tc>
          <w:tcPr>
            <w:tcW w:w="2884" w:type="dxa"/>
          </w:tcPr>
          <w:p w14:paraId="1C39677A" w14:textId="77777777" w:rsidR="00284A6A" w:rsidRPr="007E0B31" w:rsidRDefault="00284A6A" w:rsidP="00284A6A">
            <w:pPr>
              <w:pStyle w:val="Arial11Bold"/>
              <w:rPr>
                <w:rFonts w:cs="Arial"/>
              </w:rPr>
            </w:pPr>
            <w:r w:rsidRPr="007E0B31">
              <w:rPr>
                <w:rFonts w:cs="Arial"/>
              </w:rPr>
              <w:t>Panel Secretary</w:t>
            </w:r>
          </w:p>
        </w:tc>
        <w:tc>
          <w:tcPr>
            <w:tcW w:w="6634" w:type="dxa"/>
          </w:tcPr>
          <w:p w14:paraId="614372A2" w14:textId="77777777" w:rsidR="00284A6A" w:rsidRPr="007E0B31" w:rsidRDefault="00284A6A" w:rsidP="00284A6A">
            <w:pPr>
              <w:pStyle w:val="TableArial11"/>
              <w:rPr>
                <w:rFonts w:cs="Arial"/>
              </w:rPr>
            </w:pPr>
            <w:r w:rsidRPr="007E0B31">
              <w:rPr>
                <w:rFonts w:cs="Arial"/>
              </w:rPr>
              <w:t>A person appointed as such in accordance with GR.3.1.2(d).</w:t>
            </w:r>
          </w:p>
        </w:tc>
      </w:tr>
      <w:tr w:rsidR="00284A6A" w:rsidRPr="007E0B31" w14:paraId="1D7F1B6B" w14:textId="77777777" w:rsidTr="2F419186">
        <w:trPr>
          <w:cantSplit/>
        </w:trPr>
        <w:tc>
          <w:tcPr>
            <w:tcW w:w="2884" w:type="dxa"/>
          </w:tcPr>
          <w:p w14:paraId="344E39C6" w14:textId="77777777" w:rsidR="00284A6A" w:rsidRPr="007E0B31" w:rsidRDefault="00284A6A" w:rsidP="00284A6A">
            <w:pPr>
              <w:pStyle w:val="Arial11Bold"/>
              <w:rPr>
                <w:rFonts w:cs="Arial"/>
              </w:rPr>
            </w:pPr>
            <w:r w:rsidRPr="007E0B31">
              <w:rPr>
                <w:rFonts w:cs="Arial"/>
              </w:rPr>
              <w:t>Part 1 System Ancillary Services</w:t>
            </w:r>
          </w:p>
        </w:tc>
        <w:tc>
          <w:tcPr>
            <w:tcW w:w="6634" w:type="dxa"/>
          </w:tcPr>
          <w:p w14:paraId="380B1DB3" w14:textId="09F84F33" w:rsidR="00284A6A" w:rsidRPr="007E0B31" w:rsidRDefault="00284A6A" w:rsidP="00284A6A">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284A6A" w:rsidRPr="007E0B31" w14:paraId="0D7E215D" w14:textId="77777777" w:rsidTr="2F419186">
        <w:trPr>
          <w:cantSplit/>
        </w:trPr>
        <w:tc>
          <w:tcPr>
            <w:tcW w:w="2884" w:type="dxa"/>
          </w:tcPr>
          <w:p w14:paraId="304BA4F9" w14:textId="77777777" w:rsidR="00284A6A" w:rsidRPr="007E0B31" w:rsidRDefault="00284A6A" w:rsidP="00284A6A">
            <w:pPr>
              <w:pStyle w:val="Arial11Bold"/>
              <w:rPr>
                <w:rFonts w:cs="Arial"/>
              </w:rPr>
            </w:pPr>
            <w:r w:rsidRPr="007E0B31">
              <w:rPr>
                <w:rFonts w:cs="Arial"/>
              </w:rPr>
              <w:t>Part 2 System Ancillary Services</w:t>
            </w:r>
          </w:p>
        </w:tc>
        <w:tc>
          <w:tcPr>
            <w:tcW w:w="6634" w:type="dxa"/>
          </w:tcPr>
          <w:p w14:paraId="6104BAC6" w14:textId="77777777" w:rsidR="00284A6A" w:rsidRPr="007E0B31" w:rsidRDefault="00284A6A" w:rsidP="00284A6A">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284A6A" w:rsidRPr="007E0B31" w14:paraId="15BCB468" w14:textId="77777777" w:rsidTr="2F419186">
        <w:trPr>
          <w:cantSplit/>
        </w:trPr>
        <w:tc>
          <w:tcPr>
            <w:tcW w:w="2884" w:type="dxa"/>
          </w:tcPr>
          <w:p w14:paraId="3AD2A1AF" w14:textId="77777777" w:rsidR="00284A6A" w:rsidRPr="007E0B31" w:rsidRDefault="00284A6A" w:rsidP="00284A6A">
            <w:pPr>
              <w:pStyle w:val="Arial11Bold"/>
              <w:rPr>
                <w:rFonts w:cs="Arial"/>
              </w:rPr>
            </w:pPr>
            <w:r w:rsidRPr="007E0B31">
              <w:rPr>
                <w:rFonts w:cs="Arial"/>
              </w:rPr>
              <w:t>Part Load</w:t>
            </w:r>
          </w:p>
        </w:tc>
        <w:tc>
          <w:tcPr>
            <w:tcW w:w="6634" w:type="dxa"/>
          </w:tcPr>
          <w:p w14:paraId="3D91998E" w14:textId="77777777" w:rsidR="00284A6A" w:rsidRPr="007E0B31" w:rsidRDefault="00284A6A" w:rsidP="00284A6A">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284A6A" w:rsidRPr="007E0B31" w14:paraId="2651AA6E" w14:textId="77777777" w:rsidTr="2F419186">
        <w:trPr>
          <w:cantSplit/>
        </w:trPr>
        <w:tc>
          <w:tcPr>
            <w:tcW w:w="2884" w:type="dxa"/>
          </w:tcPr>
          <w:p w14:paraId="18C02C4B" w14:textId="05548110" w:rsidR="00284A6A" w:rsidRPr="0053170A" w:rsidRDefault="00284A6A" w:rsidP="00284A6A">
            <w:pPr>
              <w:pStyle w:val="Arial11Bold"/>
              <w:rPr>
                <w:rFonts w:cs="Arial"/>
              </w:rPr>
            </w:pPr>
            <w:r w:rsidRPr="002510FF">
              <w:rPr>
                <w:rFonts w:cs="Arial"/>
              </w:rPr>
              <w:lastRenderedPageBreak/>
              <w:t>Peak Current Rating</w:t>
            </w:r>
          </w:p>
        </w:tc>
        <w:tc>
          <w:tcPr>
            <w:tcW w:w="6634" w:type="dxa"/>
          </w:tcPr>
          <w:p w14:paraId="15E7F46B" w14:textId="77777777" w:rsidR="00284A6A" w:rsidRPr="002510FF" w:rsidRDefault="00284A6A" w:rsidP="00284A6A">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284A6A" w:rsidRPr="002510FF" w:rsidRDefault="00284A6A" w:rsidP="00284A6A">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284A6A" w:rsidRPr="002510FF" w:rsidRDefault="00284A6A" w:rsidP="00284A6A">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284A6A" w:rsidRPr="0053170A" w:rsidRDefault="00284A6A" w:rsidP="00284A6A">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284A6A" w:rsidRPr="007E0B31" w14:paraId="55F461B9" w14:textId="77777777" w:rsidTr="2F419186">
        <w:trPr>
          <w:cantSplit/>
        </w:trPr>
        <w:tc>
          <w:tcPr>
            <w:tcW w:w="2884" w:type="dxa"/>
          </w:tcPr>
          <w:p w14:paraId="0361A8C4" w14:textId="77777777" w:rsidR="00284A6A" w:rsidRPr="007E0B31" w:rsidRDefault="00284A6A" w:rsidP="00284A6A">
            <w:pPr>
              <w:pStyle w:val="Arial11Bold"/>
              <w:rPr>
                <w:rFonts w:cs="Arial"/>
              </w:rPr>
            </w:pPr>
            <w:r w:rsidRPr="007E0B31">
              <w:rPr>
                <w:rFonts w:cs="Arial"/>
              </w:rPr>
              <w:t>Permit for Work for proximity work</w:t>
            </w:r>
          </w:p>
        </w:tc>
        <w:tc>
          <w:tcPr>
            <w:tcW w:w="6634" w:type="dxa"/>
          </w:tcPr>
          <w:p w14:paraId="54941668" w14:textId="77777777" w:rsidR="00284A6A" w:rsidRPr="007E0B31" w:rsidRDefault="00284A6A" w:rsidP="00284A6A">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284A6A" w:rsidRPr="007E0B31" w:rsidRDefault="00284A6A" w:rsidP="00284A6A">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284A6A" w:rsidRPr="007E0B31" w14:paraId="1F8F8A6D" w14:textId="77777777" w:rsidTr="2F419186">
        <w:trPr>
          <w:cantSplit/>
        </w:trPr>
        <w:tc>
          <w:tcPr>
            <w:tcW w:w="2884" w:type="dxa"/>
          </w:tcPr>
          <w:p w14:paraId="1B55D572" w14:textId="77777777" w:rsidR="00284A6A" w:rsidRPr="007E0B31" w:rsidRDefault="00284A6A" w:rsidP="00284A6A">
            <w:pPr>
              <w:pStyle w:val="Arial11Bold"/>
              <w:rPr>
                <w:rFonts w:cs="Arial"/>
              </w:rPr>
            </w:pPr>
            <w:r w:rsidRPr="007E0B31">
              <w:rPr>
                <w:rFonts w:cs="Arial"/>
              </w:rPr>
              <w:t>Partial Shutdown</w:t>
            </w:r>
          </w:p>
        </w:tc>
        <w:tc>
          <w:tcPr>
            <w:tcW w:w="6634" w:type="dxa"/>
          </w:tcPr>
          <w:p w14:paraId="46EA24B8" w14:textId="50C4B317" w:rsidR="00284A6A" w:rsidRPr="007E0B31" w:rsidRDefault="00284A6A" w:rsidP="00284A6A">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284A6A" w:rsidRPr="007E0B31" w14:paraId="01813162" w14:textId="77777777" w:rsidTr="2F419186">
        <w:trPr>
          <w:cantSplit/>
        </w:trPr>
        <w:tc>
          <w:tcPr>
            <w:tcW w:w="2884" w:type="dxa"/>
          </w:tcPr>
          <w:p w14:paraId="60BE3A6F" w14:textId="77777777" w:rsidR="00284A6A" w:rsidRPr="007E0B31" w:rsidRDefault="00284A6A" w:rsidP="00284A6A">
            <w:pPr>
              <w:pStyle w:val="Arial11Bold"/>
              <w:rPr>
                <w:rFonts w:cs="Arial"/>
              </w:rPr>
            </w:pPr>
            <w:r w:rsidRPr="007E0B31">
              <w:rPr>
                <w:rFonts w:cs="Arial"/>
              </w:rPr>
              <w:t>Pending Grid Code Modification Proposal</w:t>
            </w:r>
          </w:p>
        </w:tc>
        <w:tc>
          <w:tcPr>
            <w:tcW w:w="6634" w:type="dxa"/>
          </w:tcPr>
          <w:p w14:paraId="7CD48F0F" w14:textId="10D6A4B5" w:rsidR="00284A6A" w:rsidRPr="007E0B31" w:rsidRDefault="00284A6A" w:rsidP="00284A6A">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Pr="38E6A229">
              <w:rPr>
                <w:rFonts w:cs="Arial"/>
                <w:b/>
                <w:bCs/>
              </w:rPr>
              <w:t>ESO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284A6A" w:rsidRPr="007E0B31" w14:paraId="6FD50AA9" w14:textId="77777777" w:rsidTr="2F419186">
        <w:trPr>
          <w:cantSplit/>
        </w:trPr>
        <w:tc>
          <w:tcPr>
            <w:tcW w:w="2884" w:type="dxa"/>
          </w:tcPr>
          <w:p w14:paraId="18519627" w14:textId="64385BF6" w:rsidR="00284A6A" w:rsidRPr="00247DBF" w:rsidRDefault="00284A6A" w:rsidP="00284A6A">
            <w:pPr>
              <w:pStyle w:val="Arial11Bold"/>
              <w:rPr>
                <w:rFonts w:cs="Arial"/>
              </w:rPr>
            </w:pPr>
            <w:r w:rsidRPr="002510FF">
              <w:rPr>
                <w:rFonts w:cs="Arial"/>
              </w:rPr>
              <w:t>Phase Jump Angle</w:t>
            </w:r>
          </w:p>
        </w:tc>
        <w:tc>
          <w:tcPr>
            <w:tcW w:w="6634" w:type="dxa"/>
          </w:tcPr>
          <w:p w14:paraId="0CFA0D18" w14:textId="612CCA40" w:rsidR="00284A6A" w:rsidRPr="00247DBF" w:rsidRDefault="00284A6A" w:rsidP="00284A6A">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284A6A" w:rsidRPr="007E0B31" w14:paraId="4A36544F" w14:textId="77777777" w:rsidTr="2F419186">
        <w:trPr>
          <w:cantSplit/>
        </w:trPr>
        <w:tc>
          <w:tcPr>
            <w:tcW w:w="2884" w:type="dxa"/>
          </w:tcPr>
          <w:p w14:paraId="4B64D01C" w14:textId="0E57E9F2" w:rsidR="00284A6A" w:rsidRPr="00247DBF" w:rsidRDefault="00284A6A" w:rsidP="00284A6A">
            <w:pPr>
              <w:pStyle w:val="Arial11Bold"/>
              <w:rPr>
                <w:rFonts w:cs="Arial"/>
              </w:rPr>
            </w:pPr>
            <w:r w:rsidRPr="002510FF">
              <w:rPr>
                <w:rFonts w:cs="Arial"/>
              </w:rPr>
              <w:t xml:space="preserve">Phase Jump Angle Limit </w:t>
            </w:r>
          </w:p>
        </w:tc>
        <w:tc>
          <w:tcPr>
            <w:tcW w:w="6634" w:type="dxa"/>
          </w:tcPr>
          <w:p w14:paraId="7590AC7E" w14:textId="5DB6A395" w:rsidR="00284A6A" w:rsidRPr="00247DBF" w:rsidRDefault="00284A6A" w:rsidP="00284A6A">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284A6A" w:rsidRPr="007E0B31" w14:paraId="6A5A8541" w14:textId="77777777" w:rsidTr="2F419186">
        <w:trPr>
          <w:cantSplit/>
        </w:trPr>
        <w:tc>
          <w:tcPr>
            <w:tcW w:w="2884" w:type="dxa"/>
          </w:tcPr>
          <w:p w14:paraId="22CECB1C" w14:textId="42AE6D96" w:rsidR="00284A6A" w:rsidRPr="00247DBF" w:rsidRDefault="00284A6A" w:rsidP="00284A6A">
            <w:pPr>
              <w:pStyle w:val="Arial11Bold"/>
              <w:rPr>
                <w:rFonts w:cs="Arial"/>
              </w:rPr>
            </w:pPr>
            <w:r w:rsidRPr="002510FF">
              <w:rPr>
                <w:rFonts w:cs="Arial"/>
              </w:rPr>
              <w:lastRenderedPageBreak/>
              <w:t>Phase Jump Angle Withstand</w:t>
            </w:r>
          </w:p>
        </w:tc>
        <w:tc>
          <w:tcPr>
            <w:tcW w:w="6634" w:type="dxa"/>
          </w:tcPr>
          <w:p w14:paraId="7252B79A" w14:textId="38AEE0E5" w:rsidR="00284A6A" w:rsidRPr="00247DBF" w:rsidRDefault="00284A6A" w:rsidP="00284A6A">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284A6A" w:rsidRPr="007E0B31" w14:paraId="05663CAA" w14:textId="77777777" w:rsidTr="2F419186">
        <w:trPr>
          <w:cantSplit/>
        </w:trPr>
        <w:tc>
          <w:tcPr>
            <w:tcW w:w="2884" w:type="dxa"/>
          </w:tcPr>
          <w:p w14:paraId="545024B0" w14:textId="77777777" w:rsidR="00284A6A" w:rsidRPr="007E0B31" w:rsidRDefault="00284A6A" w:rsidP="00284A6A">
            <w:pPr>
              <w:pStyle w:val="Arial11Bold"/>
              <w:rPr>
                <w:rFonts w:cs="Arial"/>
              </w:rPr>
            </w:pPr>
            <w:r w:rsidRPr="007E0B31">
              <w:rPr>
                <w:rFonts w:cs="Arial"/>
              </w:rPr>
              <w:t>Phase (Voltage) Unbalance</w:t>
            </w:r>
          </w:p>
        </w:tc>
        <w:tc>
          <w:tcPr>
            <w:tcW w:w="6634" w:type="dxa"/>
          </w:tcPr>
          <w:p w14:paraId="219C5499" w14:textId="77777777" w:rsidR="00284A6A" w:rsidRPr="007E0B31" w:rsidRDefault="00284A6A" w:rsidP="00284A6A">
            <w:pPr>
              <w:pStyle w:val="TableArial11"/>
              <w:rPr>
                <w:rFonts w:cs="Arial"/>
              </w:rPr>
            </w:pPr>
            <w:r w:rsidRPr="007E0B31">
              <w:rPr>
                <w:rFonts w:cs="Arial"/>
              </w:rPr>
              <w:t>The ratio (in percent) between the rms values of the negative sequence component and the positive sequence component of the voltage.</w:t>
            </w:r>
          </w:p>
        </w:tc>
      </w:tr>
      <w:tr w:rsidR="00284A6A" w:rsidRPr="007E0B31" w14:paraId="0C635CC5" w14:textId="77777777" w:rsidTr="2F419186">
        <w:trPr>
          <w:cantSplit/>
        </w:trPr>
        <w:tc>
          <w:tcPr>
            <w:tcW w:w="2884" w:type="dxa"/>
          </w:tcPr>
          <w:p w14:paraId="3E31F962" w14:textId="77777777" w:rsidR="00284A6A" w:rsidRPr="007E0B31" w:rsidRDefault="00284A6A" w:rsidP="00284A6A">
            <w:pPr>
              <w:pStyle w:val="Arial11Bold"/>
              <w:rPr>
                <w:rFonts w:cs="Arial"/>
              </w:rPr>
            </w:pPr>
            <w:r w:rsidRPr="007E0B31">
              <w:rPr>
                <w:rFonts w:cs="Arial"/>
              </w:rPr>
              <w:t>Physical Notification</w:t>
            </w:r>
          </w:p>
        </w:tc>
        <w:tc>
          <w:tcPr>
            <w:tcW w:w="6634" w:type="dxa"/>
          </w:tcPr>
          <w:p w14:paraId="1E390436" w14:textId="77777777" w:rsidR="00284A6A" w:rsidRPr="007E0B31" w:rsidRDefault="00284A6A" w:rsidP="00284A6A">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284A6A" w:rsidRPr="007E0B31" w14:paraId="583C475D" w14:textId="77777777" w:rsidTr="2F419186">
        <w:trPr>
          <w:cantSplit/>
        </w:trPr>
        <w:tc>
          <w:tcPr>
            <w:tcW w:w="2884" w:type="dxa"/>
          </w:tcPr>
          <w:p w14:paraId="5AEA9A2D" w14:textId="77777777" w:rsidR="00284A6A" w:rsidRPr="007E0B31" w:rsidRDefault="00284A6A" w:rsidP="00284A6A">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284A6A" w:rsidRPr="007E0B31" w:rsidRDefault="00284A6A" w:rsidP="00284A6A">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284A6A" w:rsidRPr="007E0B31" w14:paraId="5058EEC1" w14:textId="77777777" w:rsidTr="2F419186">
        <w:trPr>
          <w:cantSplit/>
        </w:trPr>
        <w:tc>
          <w:tcPr>
            <w:tcW w:w="2884" w:type="dxa"/>
          </w:tcPr>
          <w:p w14:paraId="1B8A9F6B" w14:textId="77777777" w:rsidR="00284A6A" w:rsidRPr="007E0B31" w:rsidRDefault="00284A6A" w:rsidP="00284A6A">
            <w:pPr>
              <w:pStyle w:val="Arial11Bold"/>
              <w:rPr>
                <w:rFonts w:cs="Arial"/>
              </w:rPr>
            </w:pPr>
            <w:r w:rsidRPr="007E0B31">
              <w:rPr>
                <w:rFonts w:cs="Arial"/>
              </w:rPr>
              <w:t>Planned Maintenance Outage</w:t>
            </w:r>
          </w:p>
        </w:tc>
        <w:tc>
          <w:tcPr>
            <w:tcW w:w="6634" w:type="dxa"/>
          </w:tcPr>
          <w:p w14:paraId="30127D2D" w14:textId="435FEC76" w:rsidR="00284A6A" w:rsidRPr="007E0B31" w:rsidRDefault="00284A6A" w:rsidP="00284A6A">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284A6A" w:rsidRPr="007E0B31" w14:paraId="0012AFBC" w14:textId="77777777" w:rsidTr="2F419186">
        <w:trPr>
          <w:cantSplit/>
        </w:trPr>
        <w:tc>
          <w:tcPr>
            <w:tcW w:w="2884" w:type="dxa"/>
          </w:tcPr>
          <w:p w14:paraId="7ECC3FEC" w14:textId="77777777" w:rsidR="00284A6A" w:rsidRPr="007E0B31" w:rsidRDefault="00284A6A" w:rsidP="00284A6A">
            <w:pPr>
              <w:pStyle w:val="Arial11Bold"/>
              <w:rPr>
                <w:rFonts w:cs="Arial"/>
              </w:rPr>
            </w:pPr>
            <w:r w:rsidRPr="007E0B31">
              <w:rPr>
                <w:rFonts w:cs="Arial"/>
              </w:rPr>
              <w:t>Planned Outage</w:t>
            </w:r>
          </w:p>
        </w:tc>
        <w:tc>
          <w:tcPr>
            <w:tcW w:w="6634" w:type="dxa"/>
          </w:tcPr>
          <w:p w14:paraId="7CBD2A74" w14:textId="51FF4C20" w:rsidR="00284A6A" w:rsidRPr="007E0B31" w:rsidRDefault="00284A6A" w:rsidP="00284A6A">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284A6A" w:rsidRPr="007E0B31" w14:paraId="5F0D47AA" w14:textId="77777777" w:rsidTr="2F419186">
        <w:trPr>
          <w:cantSplit/>
        </w:trPr>
        <w:tc>
          <w:tcPr>
            <w:tcW w:w="2884" w:type="dxa"/>
          </w:tcPr>
          <w:p w14:paraId="67EC820E" w14:textId="77777777" w:rsidR="00284A6A" w:rsidRPr="007E0B31" w:rsidRDefault="00284A6A" w:rsidP="00284A6A">
            <w:pPr>
              <w:pStyle w:val="Arial11Bold"/>
              <w:rPr>
                <w:rFonts w:cs="Arial"/>
              </w:rPr>
            </w:pPr>
            <w:r w:rsidRPr="007E0B31">
              <w:rPr>
                <w:rFonts w:cs="Arial"/>
              </w:rPr>
              <w:t>Plant</w:t>
            </w:r>
          </w:p>
        </w:tc>
        <w:tc>
          <w:tcPr>
            <w:tcW w:w="6634" w:type="dxa"/>
          </w:tcPr>
          <w:p w14:paraId="77464D38" w14:textId="77777777" w:rsidR="00284A6A" w:rsidRPr="007E0B31" w:rsidRDefault="00284A6A" w:rsidP="00284A6A">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284A6A" w:rsidRPr="007E0B31" w14:paraId="78245E04" w14:textId="77777777" w:rsidTr="2F419186">
        <w:trPr>
          <w:cantSplit/>
        </w:trPr>
        <w:tc>
          <w:tcPr>
            <w:tcW w:w="2884" w:type="dxa"/>
          </w:tcPr>
          <w:p w14:paraId="1B833B5F" w14:textId="77777777" w:rsidR="00284A6A" w:rsidRPr="007E0B31" w:rsidRDefault="00284A6A" w:rsidP="00284A6A">
            <w:pPr>
              <w:pStyle w:val="Arial11Bold"/>
              <w:rPr>
                <w:rFonts w:cs="Arial"/>
              </w:rPr>
            </w:pPr>
            <w:r w:rsidRPr="007E0B31">
              <w:rPr>
                <w:rFonts w:cs="Arial"/>
              </w:rPr>
              <w:t>Point of Common Coupling</w:t>
            </w:r>
          </w:p>
        </w:tc>
        <w:tc>
          <w:tcPr>
            <w:tcW w:w="6634" w:type="dxa"/>
          </w:tcPr>
          <w:p w14:paraId="14897399" w14:textId="77777777" w:rsidR="00284A6A" w:rsidRPr="007E0B31" w:rsidRDefault="00284A6A" w:rsidP="00284A6A">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284A6A" w:rsidRPr="007E0B31" w14:paraId="5E9A00B9" w14:textId="77777777" w:rsidTr="2F419186">
        <w:trPr>
          <w:cantSplit/>
        </w:trPr>
        <w:tc>
          <w:tcPr>
            <w:tcW w:w="2884" w:type="dxa"/>
          </w:tcPr>
          <w:p w14:paraId="2637AA74" w14:textId="77777777" w:rsidR="00284A6A" w:rsidRPr="007E0B31" w:rsidRDefault="00284A6A" w:rsidP="00284A6A">
            <w:pPr>
              <w:pStyle w:val="Arial11Bold"/>
              <w:rPr>
                <w:rFonts w:cs="Arial"/>
              </w:rPr>
            </w:pPr>
            <w:r w:rsidRPr="007E0B31">
              <w:rPr>
                <w:rFonts w:cs="Arial"/>
              </w:rPr>
              <w:t>Point of Connection</w:t>
            </w:r>
          </w:p>
        </w:tc>
        <w:tc>
          <w:tcPr>
            <w:tcW w:w="6634" w:type="dxa"/>
          </w:tcPr>
          <w:p w14:paraId="4092E64D" w14:textId="77777777" w:rsidR="00284A6A" w:rsidRPr="007E0B31" w:rsidRDefault="00284A6A" w:rsidP="00284A6A">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284A6A" w:rsidRPr="007E0B31" w14:paraId="12DBCD04" w14:textId="77777777" w:rsidTr="2F419186">
        <w:trPr>
          <w:cantSplit/>
        </w:trPr>
        <w:tc>
          <w:tcPr>
            <w:tcW w:w="2884" w:type="dxa"/>
          </w:tcPr>
          <w:p w14:paraId="551A907F" w14:textId="77777777" w:rsidR="00284A6A" w:rsidRPr="007E0B31" w:rsidRDefault="00284A6A" w:rsidP="00284A6A">
            <w:pPr>
              <w:pStyle w:val="Arial11Bold"/>
              <w:rPr>
                <w:rFonts w:cs="Arial"/>
              </w:rPr>
            </w:pPr>
            <w:r w:rsidRPr="007E0B31">
              <w:rPr>
                <w:rFonts w:cs="Arial"/>
              </w:rPr>
              <w:t>Point of Isolation</w:t>
            </w:r>
          </w:p>
        </w:tc>
        <w:tc>
          <w:tcPr>
            <w:tcW w:w="6634" w:type="dxa"/>
          </w:tcPr>
          <w:p w14:paraId="7726496D" w14:textId="77777777" w:rsidR="00284A6A" w:rsidRPr="007E0B31" w:rsidRDefault="00284A6A" w:rsidP="00284A6A">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284A6A" w:rsidRPr="007E0B31" w14:paraId="79CC6E2F" w14:textId="77777777" w:rsidTr="2F419186">
        <w:trPr>
          <w:cantSplit/>
        </w:trPr>
        <w:tc>
          <w:tcPr>
            <w:tcW w:w="2884" w:type="dxa"/>
          </w:tcPr>
          <w:p w14:paraId="1554D405" w14:textId="77777777" w:rsidR="00284A6A" w:rsidRPr="007E0B31" w:rsidRDefault="00284A6A" w:rsidP="00284A6A">
            <w:pPr>
              <w:pStyle w:val="Arial11Bold"/>
              <w:rPr>
                <w:rFonts w:cs="Arial"/>
              </w:rPr>
            </w:pPr>
            <w:r w:rsidRPr="007E0B31">
              <w:rPr>
                <w:rFonts w:cs="Arial"/>
              </w:rPr>
              <w:t>Post-Control Phase</w:t>
            </w:r>
          </w:p>
        </w:tc>
        <w:tc>
          <w:tcPr>
            <w:tcW w:w="6634" w:type="dxa"/>
          </w:tcPr>
          <w:p w14:paraId="725674D1" w14:textId="77777777" w:rsidR="00284A6A" w:rsidRPr="007E0B31" w:rsidRDefault="00284A6A" w:rsidP="00284A6A">
            <w:pPr>
              <w:pStyle w:val="TableArial11"/>
              <w:rPr>
                <w:rFonts w:cs="Arial"/>
              </w:rPr>
            </w:pPr>
            <w:r w:rsidRPr="007E0B31">
              <w:rPr>
                <w:rFonts w:cs="Arial"/>
              </w:rPr>
              <w:t>The period following real time operation.</w:t>
            </w:r>
          </w:p>
        </w:tc>
      </w:tr>
      <w:tr w:rsidR="00284A6A" w:rsidRPr="007E0B31" w14:paraId="6D586683" w14:textId="77777777" w:rsidTr="2F419186">
        <w:trPr>
          <w:cantSplit/>
        </w:trPr>
        <w:tc>
          <w:tcPr>
            <w:tcW w:w="2884" w:type="dxa"/>
          </w:tcPr>
          <w:p w14:paraId="32ABEF72" w14:textId="77777777" w:rsidR="00284A6A" w:rsidRPr="007E0B31" w:rsidRDefault="00284A6A" w:rsidP="00284A6A">
            <w:pPr>
              <w:pStyle w:val="Arial11Bold"/>
              <w:rPr>
                <w:rFonts w:cs="Arial"/>
              </w:rPr>
            </w:pPr>
            <w:r w:rsidRPr="007E0B31">
              <w:rPr>
                <w:rFonts w:cs="Arial"/>
              </w:rPr>
              <w:lastRenderedPageBreak/>
              <w:t>Power Available</w:t>
            </w:r>
          </w:p>
        </w:tc>
        <w:tc>
          <w:tcPr>
            <w:tcW w:w="6634" w:type="dxa"/>
          </w:tcPr>
          <w:p w14:paraId="090DB153" w14:textId="783F911A" w:rsidR="00284A6A" w:rsidRPr="007E0B31" w:rsidRDefault="00284A6A" w:rsidP="00284A6A">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284A6A" w:rsidRPr="007E0B31" w14:paraId="345CCB51" w14:textId="77777777" w:rsidTr="2F419186">
        <w:trPr>
          <w:cantSplit/>
        </w:trPr>
        <w:tc>
          <w:tcPr>
            <w:tcW w:w="2884" w:type="dxa"/>
          </w:tcPr>
          <w:p w14:paraId="7361939E" w14:textId="77777777" w:rsidR="00284A6A" w:rsidRPr="007E0B31" w:rsidRDefault="00284A6A" w:rsidP="00284A6A">
            <w:pPr>
              <w:pStyle w:val="Arial11Bold"/>
              <w:rPr>
                <w:rFonts w:cs="Arial"/>
              </w:rPr>
            </w:pPr>
            <w:r w:rsidRPr="007E0B31">
              <w:rPr>
                <w:rFonts w:cs="Arial"/>
              </w:rPr>
              <w:t>Power Factor</w:t>
            </w:r>
          </w:p>
        </w:tc>
        <w:tc>
          <w:tcPr>
            <w:tcW w:w="6634" w:type="dxa"/>
          </w:tcPr>
          <w:p w14:paraId="01690120" w14:textId="77777777" w:rsidR="00284A6A" w:rsidRPr="007E0B31" w:rsidRDefault="00284A6A" w:rsidP="00284A6A">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284A6A" w:rsidRPr="007E0B31" w14:paraId="2852E6E0" w14:textId="77777777" w:rsidTr="2F419186">
        <w:trPr>
          <w:cantSplit/>
        </w:trPr>
        <w:tc>
          <w:tcPr>
            <w:tcW w:w="2884" w:type="dxa"/>
          </w:tcPr>
          <w:p w14:paraId="66F0C016" w14:textId="77777777" w:rsidR="00284A6A" w:rsidRPr="007E0B31" w:rsidRDefault="00284A6A" w:rsidP="00284A6A">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284A6A" w:rsidRPr="007E0B31" w:rsidRDefault="00284A6A" w:rsidP="00284A6A">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284A6A" w:rsidRPr="007E0B31" w14:paraId="562ACF6D" w14:textId="77777777" w:rsidTr="2F419186">
        <w:trPr>
          <w:cantSplit/>
        </w:trPr>
        <w:tc>
          <w:tcPr>
            <w:tcW w:w="2884" w:type="dxa"/>
          </w:tcPr>
          <w:p w14:paraId="0F6FF16D"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284A6A" w:rsidRPr="007E0B31" w14:paraId="53E0E2A7" w14:textId="77777777" w:rsidTr="2F419186">
        <w:trPr>
          <w:cantSplit/>
        </w:trPr>
        <w:tc>
          <w:tcPr>
            <w:tcW w:w="2884" w:type="dxa"/>
          </w:tcPr>
          <w:p w14:paraId="43647C96"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284A6A" w:rsidRPr="007E0B31" w14:paraId="06D65955" w14:textId="77777777" w:rsidTr="2F419186">
        <w:trPr>
          <w:cantSplit/>
        </w:trPr>
        <w:tc>
          <w:tcPr>
            <w:tcW w:w="2884" w:type="dxa"/>
          </w:tcPr>
          <w:p w14:paraId="7563FE8D" w14:textId="77777777" w:rsidR="00284A6A" w:rsidRPr="007E0B31" w:rsidRDefault="00284A6A" w:rsidP="00284A6A">
            <w:pPr>
              <w:pStyle w:val="Arial11Bold"/>
              <w:rPr>
                <w:rFonts w:cs="Arial"/>
              </w:rPr>
            </w:pPr>
            <w:r w:rsidRPr="007E0B31">
              <w:rPr>
                <w:rFonts w:cs="Arial"/>
              </w:rPr>
              <w:t>Power Island</w:t>
            </w:r>
          </w:p>
        </w:tc>
        <w:tc>
          <w:tcPr>
            <w:tcW w:w="6634" w:type="dxa"/>
          </w:tcPr>
          <w:p w14:paraId="18296362" w14:textId="0B558EC0" w:rsidR="00284A6A" w:rsidRPr="007E0B31" w:rsidRDefault="00284A6A" w:rsidP="00284A6A">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284A6A" w:rsidRPr="007E0B31" w14:paraId="7C3D7BF6" w14:textId="77777777" w:rsidTr="2F419186">
        <w:trPr>
          <w:cantSplit/>
        </w:trPr>
        <w:tc>
          <w:tcPr>
            <w:tcW w:w="2884" w:type="dxa"/>
          </w:tcPr>
          <w:p w14:paraId="682DC43B" w14:textId="77777777" w:rsidR="00284A6A" w:rsidRPr="007E0B31" w:rsidRDefault="00284A6A" w:rsidP="00284A6A">
            <w:pPr>
              <w:pStyle w:val="Arial11Bold"/>
              <w:rPr>
                <w:rFonts w:cs="Arial"/>
              </w:rPr>
            </w:pPr>
            <w:r w:rsidRPr="007E0B31">
              <w:rPr>
                <w:rFonts w:cs="Arial"/>
              </w:rPr>
              <w:t>Power Park Module</w:t>
            </w:r>
          </w:p>
        </w:tc>
        <w:tc>
          <w:tcPr>
            <w:tcW w:w="6634" w:type="dxa"/>
          </w:tcPr>
          <w:p w14:paraId="3ECDE7AC" w14:textId="77777777" w:rsidR="00284A6A" w:rsidRPr="007E0B31" w:rsidRDefault="00284A6A" w:rsidP="00284A6A">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284A6A" w:rsidRPr="007E0B31" w14:paraId="6D897286" w14:textId="77777777" w:rsidTr="2F419186">
        <w:trPr>
          <w:cantSplit/>
        </w:trPr>
        <w:tc>
          <w:tcPr>
            <w:tcW w:w="2884" w:type="dxa"/>
          </w:tcPr>
          <w:p w14:paraId="5DC97B56" w14:textId="77777777" w:rsidR="00284A6A" w:rsidRPr="007E0B31" w:rsidRDefault="00284A6A" w:rsidP="00284A6A">
            <w:pPr>
              <w:pStyle w:val="Arial11Bold"/>
              <w:rPr>
                <w:rFonts w:cs="Arial"/>
              </w:rPr>
            </w:pPr>
            <w:r w:rsidRPr="007E0B31">
              <w:rPr>
                <w:rFonts w:cs="Arial"/>
              </w:rPr>
              <w:t>Power Park Module Availability Matrix</w:t>
            </w:r>
          </w:p>
        </w:tc>
        <w:tc>
          <w:tcPr>
            <w:tcW w:w="6634" w:type="dxa"/>
          </w:tcPr>
          <w:p w14:paraId="158D6C89" w14:textId="77777777" w:rsidR="00284A6A" w:rsidRPr="007E0B31" w:rsidRDefault="00284A6A" w:rsidP="00284A6A">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284A6A" w:rsidRPr="007E0B31" w14:paraId="4C2DEAED" w14:textId="77777777" w:rsidTr="2F419186">
        <w:trPr>
          <w:cantSplit/>
        </w:trPr>
        <w:tc>
          <w:tcPr>
            <w:tcW w:w="2884" w:type="dxa"/>
          </w:tcPr>
          <w:p w14:paraId="4CFB65B5" w14:textId="77777777" w:rsidR="00284A6A" w:rsidRPr="007E0B31" w:rsidRDefault="00284A6A" w:rsidP="00284A6A">
            <w:pPr>
              <w:pStyle w:val="Arial11Bold"/>
              <w:rPr>
                <w:rFonts w:cs="Arial"/>
              </w:rPr>
            </w:pPr>
            <w:r w:rsidRPr="007E0B31">
              <w:rPr>
                <w:rFonts w:cs="Arial"/>
              </w:rPr>
              <w:t>Power Park Module Planning Matrix</w:t>
            </w:r>
          </w:p>
        </w:tc>
        <w:tc>
          <w:tcPr>
            <w:tcW w:w="6634" w:type="dxa"/>
          </w:tcPr>
          <w:p w14:paraId="6379A14D" w14:textId="77777777" w:rsidR="00284A6A" w:rsidRPr="007E0B31" w:rsidRDefault="00284A6A" w:rsidP="00284A6A">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284A6A" w:rsidRPr="007E0B31" w14:paraId="73636B09" w14:textId="77777777" w:rsidTr="2F419186">
        <w:trPr>
          <w:cantSplit/>
        </w:trPr>
        <w:tc>
          <w:tcPr>
            <w:tcW w:w="2884" w:type="dxa"/>
          </w:tcPr>
          <w:p w14:paraId="189A6BC7" w14:textId="77777777" w:rsidR="00284A6A" w:rsidRPr="007E0B31" w:rsidRDefault="00284A6A" w:rsidP="00284A6A">
            <w:pPr>
              <w:pStyle w:val="Arial11Bold"/>
              <w:rPr>
                <w:rFonts w:cs="Arial"/>
              </w:rPr>
            </w:pPr>
            <w:r w:rsidRPr="007E0B31">
              <w:rPr>
                <w:rFonts w:cs="Arial"/>
              </w:rPr>
              <w:t>Power Park Unit</w:t>
            </w:r>
          </w:p>
        </w:tc>
        <w:tc>
          <w:tcPr>
            <w:tcW w:w="6634" w:type="dxa"/>
          </w:tcPr>
          <w:p w14:paraId="7725776C" w14:textId="77777777" w:rsidR="00284A6A" w:rsidRPr="007E0B31" w:rsidRDefault="00284A6A" w:rsidP="00284A6A">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284A6A" w:rsidRPr="007E0B31" w14:paraId="45419B2C" w14:textId="77777777" w:rsidTr="2F419186">
        <w:trPr>
          <w:cantSplit/>
        </w:trPr>
        <w:tc>
          <w:tcPr>
            <w:tcW w:w="2884" w:type="dxa"/>
          </w:tcPr>
          <w:p w14:paraId="480E1B66" w14:textId="77777777" w:rsidR="00284A6A" w:rsidRPr="007E0B31" w:rsidRDefault="00284A6A" w:rsidP="00284A6A">
            <w:pPr>
              <w:pStyle w:val="Arial11Bold"/>
              <w:rPr>
                <w:rFonts w:cs="Arial"/>
              </w:rPr>
            </w:pPr>
            <w:r w:rsidRPr="007E0B31">
              <w:rPr>
                <w:rFonts w:cs="Arial"/>
              </w:rPr>
              <w:t xml:space="preserve">Power Station </w:t>
            </w:r>
          </w:p>
        </w:tc>
        <w:tc>
          <w:tcPr>
            <w:tcW w:w="6634" w:type="dxa"/>
          </w:tcPr>
          <w:p w14:paraId="603DFDE1" w14:textId="32880D9B" w:rsidR="00284A6A" w:rsidRPr="007E0B31" w:rsidRDefault="00284A6A" w:rsidP="00284A6A">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284A6A" w:rsidRPr="007E0B31" w14:paraId="6AE088B1" w14:textId="77777777" w:rsidTr="2F419186">
        <w:trPr>
          <w:cantSplit/>
        </w:trPr>
        <w:tc>
          <w:tcPr>
            <w:tcW w:w="2884" w:type="dxa"/>
          </w:tcPr>
          <w:p w14:paraId="00EAB92F" w14:textId="77777777" w:rsidR="00284A6A" w:rsidRPr="007E0B31" w:rsidRDefault="00284A6A" w:rsidP="00284A6A">
            <w:pPr>
              <w:pStyle w:val="Arial11Bold"/>
              <w:rPr>
                <w:rFonts w:cs="Arial"/>
              </w:rPr>
            </w:pPr>
            <w:r w:rsidRPr="007E0B31">
              <w:rPr>
                <w:rFonts w:cs="Arial"/>
              </w:rPr>
              <w:lastRenderedPageBreak/>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284A6A" w:rsidRPr="007E0B31" w:rsidRDefault="00284A6A" w:rsidP="00284A6A">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284A6A" w:rsidRPr="007E0B31" w14:paraId="4E0EED07" w14:textId="77777777" w:rsidTr="2F419186">
        <w:trPr>
          <w:cantSplit/>
        </w:trPr>
        <w:tc>
          <w:tcPr>
            <w:tcW w:w="2884" w:type="dxa"/>
          </w:tcPr>
          <w:p w14:paraId="42E8EE81" w14:textId="77777777" w:rsidR="00284A6A" w:rsidRPr="007E0B31" w:rsidRDefault="00284A6A" w:rsidP="00284A6A">
            <w:pPr>
              <w:pStyle w:val="Arial11Bold"/>
              <w:rPr>
                <w:rFonts w:cs="Arial"/>
              </w:rPr>
            </w:pPr>
            <w:r w:rsidRPr="007E0B31">
              <w:rPr>
                <w:rFonts w:cs="Arial"/>
              </w:rPr>
              <w:t>Preface</w:t>
            </w:r>
          </w:p>
        </w:tc>
        <w:tc>
          <w:tcPr>
            <w:tcW w:w="6634" w:type="dxa"/>
          </w:tcPr>
          <w:p w14:paraId="7D129C9B" w14:textId="77777777" w:rsidR="00284A6A" w:rsidRPr="007E0B31" w:rsidRDefault="00284A6A" w:rsidP="00284A6A">
            <w:pPr>
              <w:pStyle w:val="TableArial11"/>
              <w:rPr>
                <w:rFonts w:cs="Arial"/>
              </w:rPr>
            </w:pPr>
            <w:r w:rsidRPr="007E0B31">
              <w:rPr>
                <w:rFonts w:cs="Arial"/>
              </w:rPr>
              <w:t>The preface to the Grid Code (which does not form part of the Grid Code and therefore is not binding).</w:t>
            </w:r>
          </w:p>
        </w:tc>
      </w:tr>
      <w:tr w:rsidR="00284A6A" w:rsidRPr="007E0B31" w14:paraId="1E032995" w14:textId="77777777" w:rsidTr="2F419186">
        <w:trPr>
          <w:cantSplit/>
        </w:trPr>
        <w:tc>
          <w:tcPr>
            <w:tcW w:w="2884" w:type="dxa"/>
          </w:tcPr>
          <w:p w14:paraId="2DA81629" w14:textId="77777777" w:rsidR="00284A6A" w:rsidRPr="007E0B31" w:rsidRDefault="00284A6A" w:rsidP="00284A6A">
            <w:pPr>
              <w:pStyle w:val="Arial11Bold"/>
              <w:rPr>
                <w:rFonts w:cs="Arial"/>
              </w:rPr>
            </w:pPr>
            <w:r w:rsidRPr="007E0B31">
              <w:rPr>
                <w:rFonts w:cs="Arial"/>
              </w:rPr>
              <w:t>Preliminary Notice</w:t>
            </w:r>
          </w:p>
        </w:tc>
        <w:tc>
          <w:tcPr>
            <w:tcW w:w="6634" w:type="dxa"/>
          </w:tcPr>
          <w:p w14:paraId="2466FCF6" w14:textId="4188FF36" w:rsidR="00284A6A" w:rsidRPr="007E0B31" w:rsidRDefault="00284A6A" w:rsidP="00284A6A">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284A6A" w:rsidRPr="007E0B31" w14:paraId="717ACE5D" w14:textId="77777777" w:rsidTr="2F419186">
        <w:trPr>
          <w:cantSplit/>
        </w:trPr>
        <w:tc>
          <w:tcPr>
            <w:tcW w:w="2884" w:type="dxa"/>
          </w:tcPr>
          <w:p w14:paraId="7A5F0627" w14:textId="77777777" w:rsidR="00284A6A" w:rsidRPr="007E0B31" w:rsidRDefault="00284A6A" w:rsidP="00284A6A">
            <w:pPr>
              <w:pStyle w:val="Arial11Bold"/>
              <w:rPr>
                <w:rFonts w:cs="Arial"/>
              </w:rPr>
            </w:pPr>
            <w:r w:rsidRPr="007E0B31">
              <w:rPr>
                <w:rFonts w:cs="Arial"/>
              </w:rPr>
              <w:t>Preliminary Project Planning Data</w:t>
            </w:r>
          </w:p>
        </w:tc>
        <w:tc>
          <w:tcPr>
            <w:tcW w:w="6634" w:type="dxa"/>
          </w:tcPr>
          <w:p w14:paraId="2A7BFBE2" w14:textId="77777777" w:rsidR="00284A6A" w:rsidRPr="007E0B31" w:rsidRDefault="00284A6A" w:rsidP="00284A6A">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284A6A" w:rsidRPr="007E0B31" w14:paraId="3A69BCE4" w14:textId="77777777" w:rsidTr="2F419186">
        <w:trPr>
          <w:cantSplit/>
        </w:trPr>
        <w:tc>
          <w:tcPr>
            <w:tcW w:w="2884" w:type="dxa"/>
          </w:tcPr>
          <w:p w14:paraId="7E5AC1B9" w14:textId="77777777" w:rsidR="00284A6A" w:rsidRPr="007E0B31" w:rsidRDefault="00284A6A" w:rsidP="00284A6A">
            <w:pPr>
              <w:pStyle w:val="Arial11Bold"/>
              <w:rPr>
                <w:rFonts w:cs="Arial"/>
              </w:rPr>
            </w:pPr>
            <w:r w:rsidRPr="007E0B31">
              <w:rPr>
                <w:rFonts w:cs="Arial"/>
              </w:rPr>
              <w:t>Primary Response</w:t>
            </w:r>
          </w:p>
        </w:tc>
        <w:tc>
          <w:tcPr>
            <w:tcW w:w="6634" w:type="dxa"/>
          </w:tcPr>
          <w:p w14:paraId="7AC6DF19" w14:textId="77777777" w:rsidR="00284A6A" w:rsidRPr="007E0B31" w:rsidRDefault="00284A6A" w:rsidP="00284A6A">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284A6A" w:rsidRPr="007E0B31" w14:paraId="2901EA52" w14:textId="77777777" w:rsidTr="2F419186">
        <w:trPr>
          <w:cantSplit/>
        </w:trPr>
        <w:tc>
          <w:tcPr>
            <w:tcW w:w="2884" w:type="dxa"/>
          </w:tcPr>
          <w:p w14:paraId="05804595" w14:textId="77777777" w:rsidR="00284A6A" w:rsidRPr="007E0B31" w:rsidRDefault="00284A6A" w:rsidP="00284A6A">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284A6A" w:rsidRPr="007E0B31" w:rsidRDefault="00284A6A" w:rsidP="00284A6A">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284A6A" w:rsidRPr="007E0B31" w14:paraId="147F892A" w14:textId="77777777" w:rsidTr="2F419186">
        <w:trPr>
          <w:cantSplit/>
        </w:trPr>
        <w:tc>
          <w:tcPr>
            <w:tcW w:w="2884" w:type="dxa"/>
          </w:tcPr>
          <w:p w14:paraId="498708EE" w14:textId="77777777" w:rsidR="00284A6A" w:rsidRPr="007E0B31" w:rsidRDefault="00284A6A" w:rsidP="00284A6A">
            <w:pPr>
              <w:pStyle w:val="Arial11Bold"/>
              <w:rPr>
                <w:rFonts w:cs="Arial"/>
              </w:rPr>
            </w:pPr>
            <w:r w:rsidRPr="007E0B31">
              <w:rPr>
                <w:rFonts w:cs="Arial"/>
              </w:rPr>
              <w:t>Programming Phase</w:t>
            </w:r>
          </w:p>
        </w:tc>
        <w:tc>
          <w:tcPr>
            <w:tcW w:w="6634" w:type="dxa"/>
          </w:tcPr>
          <w:p w14:paraId="5C6E74B1" w14:textId="77777777" w:rsidR="00284A6A" w:rsidRPr="007E0B31" w:rsidRDefault="00284A6A" w:rsidP="00284A6A">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284A6A" w:rsidRPr="007E0B31" w14:paraId="528BEDE3" w14:textId="77777777" w:rsidTr="2F419186">
        <w:trPr>
          <w:cantSplit/>
        </w:trPr>
        <w:tc>
          <w:tcPr>
            <w:tcW w:w="2884" w:type="dxa"/>
          </w:tcPr>
          <w:p w14:paraId="7BBDC215" w14:textId="77777777" w:rsidR="00284A6A" w:rsidRPr="007E0B31" w:rsidRDefault="00284A6A" w:rsidP="00284A6A">
            <w:pPr>
              <w:pStyle w:val="Arial11Bold"/>
              <w:rPr>
                <w:rFonts w:cs="Arial"/>
              </w:rPr>
            </w:pPr>
            <w:r w:rsidRPr="007E0B31">
              <w:rPr>
                <w:rFonts w:cs="Arial"/>
              </w:rPr>
              <w:t>Proposal Notice</w:t>
            </w:r>
          </w:p>
        </w:tc>
        <w:tc>
          <w:tcPr>
            <w:tcW w:w="6634" w:type="dxa"/>
          </w:tcPr>
          <w:p w14:paraId="39CB97D1" w14:textId="64B55C4F" w:rsidR="00284A6A" w:rsidRPr="007E0B31" w:rsidRDefault="00284A6A" w:rsidP="00284A6A">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284A6A" w:rsidRPr="007E0B31" w14:paraId="432EF504" w14:textId="77777777" w:rsidTr="2F419186">
        <w:trPr>
          <w:cantSplit/>
        </w:trPr>
        <w:tc>
          <w:tcPr>
            <w:tcW w:w="2884" w:type="dxa"/>
          </w:tcPr>
          <w:p w14:paraId="5D3209CF" w14:textId="77777777" w:rsidR="00284A6A" w:rsidRPr="007E0B31" w:rsidRDefault="00284A6A" w:rsidP="00284A6A">
            <w:pPr>
              <w:pStyle w:val="Arial11Bold"/>
              <w:rPr>
                <w:rFonts w:cs="Arial"/>
              </w:rPr>
            </w:pPr>
            <w:r w:rsidRPr="007E0B31">
              <w:rPr>
                <w:rFonts w:cs="Arial"/>
              </w:rPr>
              <w:t>Proposal Report</w:t>
            </w:r>
          </w:p>
        </w:tc>
        <w:tc>
          <w:tcPr>
            <w:tcW w:w="6634" w:type="dxa"/>
          </w:tcPr>
          <w:p w14:paraId="63AF3D10" w14:textId="77777777" w:rsidR="00284A6A" w:rsidRPr="007E0B31" w:rsidRDefault="00284A6A" w:rsidP="00284A6A">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284A6A" w:rsidRPr="007E0B31" w:rsidRDefault="00284A6A" w:rsidP="00284A6A">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284A6A" w:rsidRPr="007E0B31" w14:paraId="6C46AF56" w14:textId="77777777" w:rsidTr="2F419186">
        <w:trPr>
          <w:cantSplit/>
        </w:trPr>
        <w:tc>
          <w:tcPr>
            <w:tcW w:w="2884" w:type="dxa"/>
          </w:tcPr>
          <w:p w14:paraId="7B7A60CF" w14:textId="77777777" w:rsidR="00284A6A" w:rsidRPr="007E0B31" w:rsidRDefault="00284A6A" w:rsidP="00284A6A">
            <w:pPr>
              <w:pStyle w:val="Arial11Bold"/>
              <w:rPr>
                <w:rFonts w:cs="Arial"/>
              </w:rPr>
            </w:pPr>
            <w:r w:rsidRPr="007E0B31">
              <w:rPr>
                <w:rFonts w:cs="Arial"/>
              </w:rPr>
              <w:lastRenderedPageBreak/>
              <w:t>Proposed Implementation Date</w:t>
            </w:r>
          </w:p>
        </w:tc>
        <w:tc>
          <w:tcPr>
            <w:tcW w:w="6634" w:type="dxa"/>
          </w:tcPr>
          <w:p w14:paraId="20E0D48B" w14:textId="77777777" w:rsidR="00284A6A" w:rsidRPr="007E0B31" w:rsidRDefault="00284A6A" w:rsidP="00284A6A">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284A6A" w:rsidRPr="007E0B31" w14:paraId="600FA7E2" w14:textId="77777777" w:rsidTr="2F419186">
        <w:trPr>
          <w:cantSplit/>
        </w:trPr>
        <w:tc>
          <w:tcPr>
            <w:tcW w:w="2884" w:type="dxa"/>
          </w:tcPr>
          <w:p w14:paraId="2EF9FB68" w14:textId="57079F41" w:rsidR="00284A6A" w:rsidRPr="007E0B31" w:rsidRDefault="00284A6A" w:rsidP="00284A6A">
            <w:pPr>
              <w:pStyle w:val="Arial11Bold"/>
              <w:rPr>
                <w:rFonts w:cs="Arial"/>
              </w:rPr>
            </w:pPr>
            <w:r w:rsidRPr="00090EF5">
              <w:rPr>
                <w:rFonts w:eastAsia="Calibri" w:cs="Arial"/>
                <w:lang w:val="en-US"/>
              </w:rPr>
              <w:t>Proposer</w:t>
            </w:r>
          </w:p>
        </w:tc>
        <w:tc>
          <w:tcPr>
            <w:tcW w:w="6634" w:type="dxa"/>
          </w:tcPr>
          <w:p w14:paraId="472E8E23" w14:textId="5A7572BA" w:rsidR="00284A6A" w:rsidRPr="007E0B31" w:rsidRDefault="00284A6A" w:rsidP="00284A6A">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284A6A" w:rsidRPr="007E0B31" w14:paraId="2FDD1EFD" w14:textId="77777777" w:rsidTr="2F419186">
        <w:trPr>
          <w:cantSplit/>
        </w:trPr>
        <w:tc>
          <w:tcPr>
            <w:tcW w:w="2884" w:type="dxa"/>
          </w:tcPr>
          <w:p w14:paraId="6EC16416" w14:textId="77777777" w:rsidR="00284A6A" w:rsidRPr="007E0B31" w:rsidRDefault="00284A6A" w:rsidP="00284A6A">
            <w:pPr>
              <w:pStyle w:val="Arial11Bold"/>
              <w:rPr>
                <w:rFonts w:cs="Arial"/>
              </w:rPr>
            </w:pPr>
            <w:r w:rsidRPr="007E0B31">
              <w:rPr>
                <w:rFonts w:cs="Arial"/>
              </w:rPr>
              <w:t>Protection</w:t>
            </w:r>
          </w:p>
        </w:tc>
        <w:tc>
          <w:tcPr>
            <w:tcW w:w="6634" w:type="dxa"/>
          </w:tcPr>
          <w:p w14:paraId="0C2984ED" w14:textId="77777777" w:rsidR="00284A6A" w:rsidRPr="007E0B31" w:rsidRDefault="00284A6A" w:rsidP="00284A6A">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284A6A" w:rsidRPr="007E0B31" w14:paraId="339E4B68" w14:textId="77777777" w:rsidTr="2F419186">
        <w:trPr>
          <w:cantSplit/>
        </w:trPr>
        <w:tc>
          <w:tcPr>
            <w:tcW w:w="2884" w:type="dxa"/>
          </w:tcPr>
          <w:p w14:paraId="50FA8DCD" w14:textId="77777777" w:rsidR="00284A6A" w:rsidRPr="007E0B31" w:rsidRDefault="00284A6A" w:rsidP="00284A6A">
            <w:pPr>
              <w:pStyle w:val="Arial11Bold"/>
              <w:rPr>
                <w:rFonts w:cs="Arial"/>
              </w:rPr>
            </w:pPr>
            <w:r w:rsidRPr="007E0B31">
              <w:rPr>
                <w:rFonts w:cs="Arial"/>
              </w:rPr>
              <w:t>Protection Apparatus</w:t>
            </w:r>
          </w:p>
        </w:tc>
        <w:tc>
          <w:tcPr>
            <w:tcW w:w="6634" w:type="dxa"/>
          </w:tcPr>
          <w:p w14:paraId="371ECCA9" w14:textId="77777777" w:rsidR="00284A6A" w:rsidRPr="007E0B31" w:rsidRDefault="00284A6A" w:rsidP="00284A6A">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284A6A" w:rsidRPr="007E0B31" w14:paraId="0D949FA8" w14:textId="77777777" w:rsidTr="2F419186">
        <w:trPr>
          <w:cantSplit/>
        </w:trPr>
        <w:tc>
          <w:tcPr>
            <w:tcW w:w="2884" w:type="dxa"/>
          </w:tcPr>
          <w:p w14:paraId="5ABFB0B8" w14:textId="1B073C6D" w:rsidR="00284A6A" w:rsidRPr="007E0B31" w:rsidRDefault="00284A6A" w:rsidP="00284A6A">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284A6A" w:rsidRPr="007E0B31" w:rsidRDefault="00284A6A" w:rsidP="00284A6A">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284A6A" w:rsidRPr="007E0B31" w14:paraId="763F95A9" w14:textId="77777777" w:rsidTr="2F419186">
        <w:trPr>
          <w:cantSplit/>
        </w:trPr>
        <w:tc>
          <w:tcPr>
            <w:tcW w:w="2884" w:type="dxa"/>
          </w:tcPr>
          <w:p w14:paraId="3489E2F3" w14:textId="4937B4CF" w:rsidR="00284A6A" w:rsidRPr="007E0B31" w:rsidRDefault="00284A6A" w:rsidP="00284A6A">
            <w:pPr>
              <w:pStyle w:val="Arial11Bold"/>
              <w:rPr>
                <w:rFonts w:cs="Arial"/>
              </w:rPr>
            </w:pPr>
            <w:r>
              <w:t>Pumped Storage Generating Unit</w:t>
            </w:r>
          </w:p>
        </w:tc>
        <w:tc>
          <w:tcPr>
            <w:tcW w:w="6634" w:type="dxa"/>
          </w:tcPr>
          <w:p w14:paraId="28D45EA5" w14:textId="78281C6F" w:rsidR="00284A6A" w:rsidRPr="007E0B31" w:rsidRDefault="00284A6A" w:rsidP="00284A6A">
            <w:pPr>
              <w:pStyle w:val="TableArial11"/>
              <w:rPr>
                <w:rFonts w:cs="Arial"/>
              </w:rPr>
            </w:pPr>
            <w:r>
              <w:t xml:space="preserve">A </w:t>
            </w:r>
            <w:r w:rsidRPr="00C67361">
              <w:rPr>
                <w:b/>
              </w:rPr>
              <w:t>Generating Unit</w:t>
            </w:r>
            <w:r>
              <w:t xml:space="preserve"> at a </w:t>
            </w:r>
            <w:r w:rsidRPr="00C67361">
              <w:rPr>
                <w:b/>
              </w:rPr>
              <w:t>Pumped Storage Plant</w:t>
            </w:r>
          </w:p>
        </w:tc>
      </w:tr>
      <w:tr w:rsidR="00284A6A" w:rsidRPr="007E0B31" w14:paraId="1F4EB396" w14:textId="77777777" w:rsidTr="2F419186">
        <w:trPr>
          <w:cantSplit/>
        </w:trPr>
        <w:tc>
          <w:tcPr>
            <w:tcW w:w="2884" w:type="dxa"/>
          </w:tcPr>
          <w:p w14:paraId="19BDA263" w14:textId="77777777" w:rsidR="00284A6A" w:rsidRPr="007E0B31" w:rsidRDefault="00284A6A" w:rsidP="00284A6A">
            <w:pPr>
              <w:pStyle w:val="Arial11Bold"/>
              <w:rPr>
                <w:rFonts w:cs="Arial"/>
              </w:rPr>
            </w:pPr>
            <w:r w:rsidRPr="007E0B31">
              <w:rPr>
                <w:rFonts w:cs="Arial"/>
              </w:rPr>
              <w:t>Pumped Storage Generator</w:t>
            </w:r>
          </w:p>
        </w:tc>
        <w:tc>
          <w:tcPr>
            <w:tcW w:w="6634" w:type="dxa"/>
          </w:tcPr>
          <w:p w14:paraId="1B0B65D7" w14:textId="77777777" w:rsidR="00284A6A" w:rsidRPr="007E0B31" w:rsidRDefault="00284A6A" w:rsidP="00284A6A">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284A6A" w:rsidRPr="007E0B31" w14:paraId="5C5DE0C2" w14:textId="77777777" w:rsidTr="2F419186">
        <w:trPr>
          <w:cantSplit/>
        </w:trPr>
        <w:tc>
          <w:tcPr>
            <w:tcW w:w="2884" w:type="dxa"/>
          </w:tcPr>
          <w:p w14:paraId="294C4A19" w14:textId="77777777" w:rsidR="00284A6A" w:rsidRPr="007E0B31" w:rsidRDefault="00284A6A" w:rsidP="00284A6A">
            <w:pPr>
              <w:pStyle w:val="Arial11Bold"/>
              <w:rPr>
                <w:rFonts w:cs="Arial"/>
              </w:rPr>
            </w:pPr>
            <w:r w:rsidRPr="007E0B31">
              <w:rPr>
                <w:rFonts w:cs="Arial"/>
              </w:rPr>
              <w:t>Pumped Storage Plant</w:t>
            </w:r>
          </w:p>
        </w:tc>
        <w:tc>
          <w:tcPr>
            <w:tcW w:w="6634" w:type="dxa"/>
          </w:tcPr>
          <w:p w14:paraId="6EC37B4B" w14:textId="3205A98B" w:rsidR="00284A6A" w:rsidRPr="007E0B31" w:rsidRDefault="00284A6A" w:rsidP="00284A6A">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284A6A" w:rsidRPr="007E0B31" w14:paraId="374B3C1B" w14:textId="77777777" w:rsidTr="2F419186">
        <w:trPr>
          <w:cantSplit/>
        </w:trPr>
        <w:tc>
          <w:tcPr>
            <w:tcW w:w="2884" w:type="dxa"/>
          </w:tcPr>
          <w:p w14:paraId="18845DB4" w14:textId="77777777" w:rsidR="00284A6A" w:rsidRPr="007E0B31" w:rsidRDefault="00284A6A" w:rsidP="00284A6A">
            <w:pPr>
              <w:pStyle w:val="Arial11Bold"/>
              <w:rPr>
                <w:rFonts w:cs="Arial"/>
              </w:rPr>
            </w:pPr>
            <w:r w:rsidRPr="007E0B31">
              <w:rPr>
                <w:rFonts w:cs="Arial"/>
              </w:rPr>
              <w:t>Pumped Storage Unit</w:t>
            </w:r>
          </w:p>
        </w:tc>
        <w:tc>
          <w:tcPr>
            <w:tcW w:w="6634" w:type="dxa"/>
          </w:tcPr>
          <w:p w14:paraId="290B7319" w14:textId="7CE3B4C0" w:rsidR="00284A6A" w:rsidRPr="007E0B31" w:rsidRDefault="00284A6A" w:rsidP="00284A6A">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284A6A" w:rsidRPr="007E0B31" w14:paraId="449CBA4A" w14:textId="77777777" w:rsidTr="2F419186">
        <w:trPr>
          <w:cantSplit/>
        </w:trPr>
        <w:tc>
          <w:tcPr>
            <w:tcW w:w="2884" w:type="dxa"/>
          </w:tcPr>
          <w:p w14:paraId="5C4DB039" w14:textId="77777777" w:rsidR="00284A6A" w:rsidRPr="007E0B31" w:rsidRDefault="00284A6A" w:rsidP="00284A6A">
            <w:pPr>
              <w:pStyle w:val="Arial11Bold"/>
              <w:rPr>
                <w:rFonts w:cs="Arial"/>
              </w:rPr>
            </w:pPr>
            <w:r w:rsidRPr="007E0B31">
              <w:rPr>
                <w:rFonts w:cs="Arial"/>
              </w:rPr>
              <w:t>Purchase Contracts</w:t>
            </w:r>
          </w:p>
        </w:tc>
        <w:tc>
          <w:tcPr>
            <w:tcW w:w="6634" w:type="dxa"/>
          </w:tcPr>
          <w:p w14:paraId="2B6E616F" w14:textId="77777777" w:rsidR="00284A6A" w:rsidRPr="007E0B31" w:rsidRDefault="00284A6A" w:rsidP="00284A6A">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284A6A" w:rsidRPr="007E0B31" w14:paraId="169C7FAB" w14:textId="77777777" w:rsidTr="2F419186">
        <w:trPr>
          <w:cantSplit/>
        </w:trPr>
        <w:tc>
          <w:tcPr>
            <w:tcW w:w="2884" w:type="dxa"/>
          </w:tcPr>
          <w:p w14:paraId="4BA36FFD" w14:textId="77777777" w:rsidR="00284A6A" w:rsidRPr="007E0B31" w:rsidRDefault="00284A6A" w:rsidP="00284A6A">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284A6A" w:rsidRPr="007E0B31" w:rsidRDefault="00284A6A" w:rsidP="00284A6A">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284A6A" w:rsidRPr="007E0B31" w:rsidRDefault="00284A6A" w:rsidP="00284A6A">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284A6A" w:rsidRPr="007E0B31" w:rsidRDefault="00284A6A" w:rsidP="00284A6A">
            <w:pPr>
              <w:pStyle w:val="Level1Text"/>
              <w:tabs>
                <w:tab w:val="left" w:pos="0"/>
              </w:tabs>
              <w:ind w:left="0" w:firstLine="0"/>
              <w:rPr>
                <w:rFonts w:cs="Arial"/>
                <w:color w:val="auto"/>
              </w:rPr>
            </w:pPr>
          </w:p>
          <w:p w14:paraId="3CF8247C" w14:textId="77777777" w:rsidR="00284A6A" w:rsidRPr="007E0B31" w:rsidDel="00FD6436" w:rsidRDefault="00284A6A" w:rsidP="00284A6A">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284A6A" w:rsidRPr="007E0B31" w14:paraId="7C2E6242" w14:textId="77777777" w:rsidTr="2F419186">
        <w:trPr>
          <w:cantSplit/>
        </w:trPr>
        <w:tc>
          <w:tcPr>
            <w:tcW w:w="2884" w:type="dxa"/>
          </w:tcPr>
          <w:p w14:paraId="68D71726" w14:textId="238986E0" w:rsidR="00284A6A" w:rsidRPr="000B675D" w:rsidRDefault="00284A6A" w:rsidP="00284A6A">
            <w:pPr>
              <w:pStyle w:val="Level1Text"/>
              <w:tabs>
                <w:tab w:val="left" w:pos="0"/>
              </w:tabs>
              <w:ind w:left="0" w:firstLine="0"/>
              <w:rPr>
                <w:bCs/>
              </w:rPr>
            </w:pPr>
            <w:r w:rsidRPr="005C20E3">
              <w:rPr>
                <w:b/>
                <w:bCs/>
              </w:rPr>
              <w:t>Quick Resynchronisation Capability</w:t>
            </w:r>
          </w:p>
        </w:tc>
        <w:tc>
          <w:tcPr>
            <w:tcW w:w="6634" w:type="dxa"/>
          </w:tcPr>
          <w:p w14:paraId="1EA006B7" w14:textId="6C521691" w:rsidR="00284A6A" w:rsidRPr="000B675D" w:rsidRDefault="00284A6A" w:rsidP="00284A6A">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284A6A" w:rsidRPr="007E0B31" w14:paraId="2E8D30AC" w14:textId="77777777" w:rsidTr="2F419186">
        <w:trPr>
          <w:cantSplit/>
        </w:trPr>
        <w:tc>
          <w:tcPr>
            <w:tcW w:w="2884" w:type="dxa"/>
          </w:tcPr>
          <w:p w14:paraId="2AB6F035" w14:textId="5D123789" w:rsidR="00284A6A" w:rsidRPr="000B675D" w:rsidRDefault="00284A6A" w:rsidP="00284A6A">
            <w:pPr>
              <w:pStyle w:val="Level1Text"/>
              <w:tabs>
                <w:tab w:val="left" w:pos="0"/>
              </w:tabs>
              <w:ind w:left="0" w:firstLine="0"/>
              <w:rPr>
                <w:bCs/>
              </w:rPr>
            </w:pPr>
            <w:r w:rsidRPr="005C20E3">
              <w:rPr>
                <w:b/>
                <w:bCs/>
              </w:rPr>
              <w:t>Quick Resynchronisation Unit Test</w:t>
            </w:r>
          </w:p>
        </w:tc>
        <w:tc>
          <w:tcPr>
            <w:tcW w:w="6634" w:type="dxa"/>
          </w:tcPr>
          <w:p w14:paraId="4729ED9B" w14:textId="2438A912" w:rsidR="00284A6A" w:rsidRPr="000B675D" w:rsidRDefault="00284A6A" w:rsidP="00284A6A">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284A6A" w:rsidRPr="007E0B31" w14:paraId="42E6F9C6" w14:textId="77777777" w:rsidTr="2F419186">
        <w:trPr>
          <w:cantSplit/>
        </w:trPr>
        <w:tc>
          <w:tcPr>
            <w:tcW w:w="2884" w:type="dxa"/>
          </w:tcPr>
          <w:p w14:paraId="07A05229" w14:textId="77777777" w:rsidR="00284A6A" w:rsidRPr="007E0B31" w:rsidRDefault="00284A6A" w:rsidP="00284A6A">
            <w:pPr>
              <w:pStyle w:val="Arial11Bold"/>
              <w:rPr>
                <w:rFonts w:cs="Arial"/>
              </w:rPr>
            </w:pPr>
            <w:r w:rsidRPr="007E0B31">
              <w:rPr>
                <w:rFonts w:cs="Arial"/>
              </w:rPr>
              <w:lastRenderedPageBreak/>
              <w:t>Range CCGT Module</w:t>
            </w:r>
          </w:p>
        </w:tc>
        <w:tc>
          <w:tcPr>
            <w:tcW w:w="6634" w:type="dxa"/>
          </w:tcPr>
          <w:p w14:paraId="2C7C982E" w14:textId="77777777" w:rsidR="00284A6A" w:rsidRPr="007E0B31" w:rsidRDefault="00284A6A" w:rsidP="00284A6A">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284A6A" w:rsidRPr="007E0B31" w14:paraId="7556AD12" w14:textId="77777777" w:rsidTr="2F419186">
        <w:trPr>
          <w:cantSplit/>
        </w:trPr>
        <w:tc>
          <w:tcPr>
            <w:tcW w:w="2884" w:type="dxa"/>
          </w:tcPr>
          <w:p w14:paraId="3208EB56" w14:textId="77777777" w:rsidR="00284A6A" w:rsidRPr="007E0B31" w:rsidRDefault="00284A6A" w:rsidP="00284A6A">
            <w:pPr>
              <w:pStyle w:val="Arial11Bold"/>
              <w:rPr>
                <w:rFonts w:cs="Arial"/>
              </w:rPr>
            </w:pPr>
            <w:r w:rsidRPr="007E0B31">
              <w:rPr>
                <w:rFonts w:cs="Arial"/>
              </w:rPr>
              <w:t>Rated Field Voltage</w:t>
            </w:r>
          </w:p>
        </w:tc>
        <w:tc>
          <w:tcPr>
            <w:tcW w:w="6634" w:type="dxa"/>
          </w:tcPr>
          <w:p w14:paraId="1B3903E2" w14:textId="26BE47F5" w:rsidR="00284A6A" w:rsidRPr="007E0B31" w:rsidRDefault="00284A6A" w:rsidP="00284A6A">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284A6A" w:rsidRPr="007E0B31" w14:paraId="51D42A6E" w14:textId="77777777" w:rsidTr="2F419186">
        <w:trPr>
          <w:cantSplit/>
        </w:trPr>
        <w:tc>
          <w:tcPr>
            <w:tcW w:w="2884" w:type="dxa"/>
          </w:tcPr>
          <w:p w14:paraId="193A7FAE" w14:textId="77777777" w:rsidR="00284A6A" w:rsidRPr="007E0B31" w:rsidRDefault="00284A6A" w:rsidP="00284A6A">
            <w:pPr>
              <w:pStyle w:val="Arial11Bold"/>
              <w:rPr>
                <w:rFonts w:cs="Arial"/>
              </w:rPr>
            </w:pPr>
            <w:r w:rsidRPr="007E0B31">
              <w:rPr>
                <w:rFonts w:cs="Arial"/>
              </w:rPr>
              <w:t>Rated MW</w:t>
            </w:r>
          </w:p>
        </w:tc>
        <w:tc>
          <w:tcPr>
            <w:tcW w:w="6634" w:type="dxa"/>
          </w:tcPr>
          <w:p w14:paraId="7440FEAA" w14:textId="5AE0AD7F" w:rsidR="00284A6A" w:rsidRPr="007E0B31" w:rsidRDefault="00284A6A" w:rsidP="00284A6A">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284A6A" w:rsidRDefault="00284A6A" w:rsidP="00284A6A">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284A6A" w:rsidRDefault="00284A6A" w:rsidP="00284A6A">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284A6A" w:rsidRDefault="00284A6A" w:rsidP="00284A6A">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284A6A" w:rsidRPr="007E0B31" w:rsidRDefault="00284A6A" w:rsidP="00284A6A">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284A6A" w:rsidRPr="007E0B31" w14:paraId="273F78B3" w14:textId="77777777" w:rsidTr="2F419186">
        <w:trPr>
          <w:cantSplit/>
        </w:trPr>
        <w:tc>
          <w:tcPr>
            <w:tcW w:w="2884" w:type="dxa"/>
          </w:tcPr>
          <w:p w14:paraId="536CA4E9" w14:textId="77777777" w:rsidR="00284A6A" w:rsidRPr="007E0B31" w:rsidRDefault="00284A6A" w:rsidP="00284A6A">
            <w:pPr>
              <w:pStyle w:val="Arial11Bold"/>
              <w:rPr>
                <w:rFonts w:cs="Arial"/>
              </w:rPr>
            </w:pPr>
            <w:r w:rsidRPr="007E0B31">
              <w:rPr>
                <w:rFonts w:cs="Arial"/>
              </w:rPr>
              <w:t>Reactive Despatch Instruction</w:t>
            </w:r>
          </w:p>
        </w:tc>
        <w:tc>
          <w:tcPr>
            <w:tcW w:w="6634" w:type="dxa"/>
          </w:tcPr>
          <w:p w14:paraId="09FF6E84"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284A6A" w:rsidRPr="007E0B31" w14:paraId="109CC66C" w14:textId="77777777" w:rsidTr="2F419186">
        <w:trPr>
          <w:cantSplit/>
        </w:trPr>
        <w:tc>
          <w:tcPr>
            <w:tcW w:w="2884" w:type="dxa"/>
          </w:tcPr>
          <w:p w14:paraId="49062E17" w14:textId="77777777" w:rsidR="00284A6A" w:rsidRPr="007E0B31" w:rsidRDefault="00284A6A" w:rsidP="00284A6A">
            <w:pPr>
              <w:pStyle w:val="Arial11Bold"/>
              <w:rPr>
                <w:rFonts w:cs="Arial"/>
              </w:rPr>
            </w:pPr>
            <w:r w:rsidRPr="007E0B31">
              <w:rPr>
                <w:rFonts w:cs="Arial"/>
              </w:rPr>
              <w:t>Reactive Despatch Network Restriction</w:t>
            </w:r>
          </w:p>
        </w:tc>
        <w:tc>
          <w:tcPr>
            <w:tcW w:w="6634" w:type="dxa"/>
          </w:tcPr>
          <w:p w14:paraId="0D22F1A4" w14:textId="6CDB39AC" w:rsidR="00284A6A" w:rsidRPr="007E0B31" w:rsidRDefault="00284A6A" w:rsidP="00284A6A">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284A6A" w:rsidRPr="0079139F" w14:paraId="41F1D243" w14:textId="77777777" w:rsidTr="2F419186">
        <w:trPr>
          <w:cantSplit/>
        </w:trPr>
        <w:tc>
          <w:tcPr>
            <w:tcW w:w="2884" w:type="dxa"/>
          </w:tcPr>
          <w:p w14:paraId="09E990EB" w14:textId="53E66CB7" w:rsidR="00284A6A" w:rsidRPr="0079139F" w:rsidRDefault="00284A6A" w:rsidP="00284A6A">
            <w:pPr>
              <w:pStyle w:val="Arial11Bold"/>
              <w:rPr>
                <w:rFonts w:cs="Arial"/>
              </w:rPr>
            </w:pPr>
            <w:r>
              <w:rPr>
                <w:rFonts w:cs="Arial"/>
              </w:rPr>
              <w:lastRenderedPageBreak/>
              <w:t>Reactive Despatch to Zero Mvar Network Restriction</w:t>
            </w:r>
          </w:p>
        </w:tc>
        <w:tc>
          <w:tcPr>
            <w:tcW w:w="6634" w:type="dxa"/>
          </w:tcPr>
          <w:p w14:paraId="606947BC" w14:textId="0AF66AB6" w:rsidR="00284A6A" w:rsidRPr="0079139F" w:rsidRDefault="00284A6A" w:rsidP="00284A6A">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284A6A" w:rsidRPr="007E0B31" w14:paraId="46314AF8" w14:textId="77777777" w:rsidTr="2F419186">
        <w:trPr>
          <w:cantSplit/>
        </w:trPr>
        <w:tc>
          <w:tcPr>
            <w:tcW w:w="2884" w:type="dxa"/>
          </w:tcPr>
          <w:p w14:paraId="6974C64B" w14:textId="77777777" w:rsidR="00284A6A" w:rsidRPr="007E0B31" w:rsidRDefault="00284A6A" w:rsidP="00284A6A">
            <w:pPr>
              <w:pStyle w:val="Arial11Bold"/>
              <w:rPr>
                <w:rFonts w:cs="Arial"/>
              </w:rPr>
            </w:pPr>
            <w:r w:rsidRPr="007E0B31">
              <w:rPr>
                <w:rFonts w:cs="Arial"/>
              </w:rPr>
              <w:t>Reactive Energy</w:t>
            </w:r>
          </w:p>
        </w:tc>
        <w:tc>
          <w:tcPr>
            <w:tcW w:w="6634" w:type="dxa"/>
          </w:tcPr>
          <w:p w14:paraId="3FE819C4" w14:textId="77777777" w:rsidR="00284A6A" w:rsidRPr="007E0B31" w:rsidRDefault="00284A6A" w:rsidP="00284A6A">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284A6A" w:rsidRPr="007E0B31" w14:paraId="4C6A9206" w14:textId="77777777" w:rsidTr="2F419186">
        <w:trPr>
          <w:cantSplit/>
        </w:trPr>
        <w:tc>
          <w:tcPr>
            <w:tcW w:w="2884" w:type="dxa"/>
          </w:tcPr>
          <w:p w14:paraId="6C15F2F8" w14:textId="77777777" w:rsidR="00284A6A" w:rsidRPr="007E0B31" w:rsidRDefault="00284A6A" w:rsidP="00284A6A">
            <w:pPr>
              <w:pStyle w:val="Arial11Bold"/>
              <w:rPr>
                <w:rFonts w:cs="Arial"/>
              </w:rPr>
            </w:pPr>
            <w:r w:rsidRPr="007E0B31">
              <w:rPr>
                <w:rFonts w:cs="Arial"/>
              </w:rPr>
              <w:t>Reactive Power</w:t>
            </w:r>
          </w:p>
        </w:tc>
        <w:tc>
          <w:tcPr>
            <w:tcW w:w="6634" w:type="dxa"/>
          </w:tcPr>
          <w:p w14:paraId="2116FCFF" w14:textId="77777777" w:rsidR="00284A6A" w:rsidRPr="007E0B31" w:rsidRDefault="00284A6A" w:rsidP="00284A6A">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284A6A" w:rsidRPr="007E0B31" w:rsidRDefault="00284A6A" w:rsidP="00284A6A">
            <w:pPr>
              <w:pStyle w:val="TableArial11"/>
              <w:rPr>
                <w:rFonts w:cs="Arial"/>
              </w:rPr>
            </w:pPr>
            <w:r w:rsidRPr="007E0B31">
              <w:rPr>
                <w:rFonts w:cs="Arial"/>
              </w:rPr>
              <w:t>1000 VAr = 1 kVAr</w:t>
            </w:r>
          </w:p>
          <w:p w14:paraId="0418F48E" w14:textId="31407A1D" w:rsidR="00284A6A" w:rsidRPr="007E0B31" w:rsidRDefault="00284A6A" w:rsidP="00284A6A">
            <w:pPr>
              <w:pStyle w:val="TableArial11"/>
              <w:rPr>
                <w:rFonts w:cs="Arial"/>
              </w:rPr>
            </w:pPr>
            <w:r w:rsidRPr="007E0B31">
              <w:rPr>
                <w:rFonts w:cs="Arial"/>
              </w:rPr>
              <w:t xml:space="preserve">1000 kVAr = 1 </w:t>
            </w:r>
            <w:r w:rsidRPr="0079139F">
              <w:rPr>
                <w:rFonts w:cs="Arial"/>
              </w:rPr>
              <w:t>MVAr</w:t>
            </w:r>
          </w:p>
        </w:tc>
      </w:tr>
      <w:tr w:rsidR="00284A6A" w:rsidRPr="007E0B31" w14:paraId="3CD853A2" w14:textId="77777777" w:rsidTr="2F419186">
        <w:trPr>
          <w:cantSplit/>
        </w:trPr>
        <w:tc>
          <w:tcPr>
            <w:tcW w:w="2884" w:type="dxa"/>
          </w:tcPr>
          <w:p w14:paraId="2F70D0FD" w14:textId="77777777" w:rsidR="00284A6A" w:rsidRPr="007E0B31" w:rsidRDefault="00284A6A" w:rsidP="00284A6A">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284A6A" w:rsidRPr="007E0B31" w:rsidRDefault="00284A6A" w:rsidP="00284A6A">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284A6A" w:rsidRPr="007E0B31" w14:paraId="0FE2CCF3" w14:textId="77777777" w:rsidTr="2F419186">
        <w:trPr>
          <w:cantSplit/>
        </w:trPr>
        <w:tc>
          <w:tcPr>
            <w:tcW w:w="2884" w:type="dxa"/>
          </w:tcPr>
          <w:p w14:paraId="4CA01335" w14:textId="11F1E4DD" w:rsidR="00284A6A" w:rsidRPr="007E0B31" w:rsidRDefault="00284A6A" w:rsidP="00284A6A">
            <w:pPr>
              <w:pStyle w:val="Arial11Bold"/>
              <w:rPr>
                <w:rFonts w:cs="Arial"/>
              </w:rPr>
            </w:pPr>
            <w:r>
              <w:t>Regenerative Braking</w:t>
            </w:r>
          </w:p>
        </w:tc>
        <w:tc>
          <w:tcPr>
            <w:tcW w:w="6634" w:type="dxa"/>
          </w:tcPr>
          <w:p w14:paraId="340DC8F2" w14:textId="18ACDBC8" w:rsidR="00284A6A" w:rsidRPr="007E0B31" w:rsidRDefault="00284A6A" w:rsidP="00284A6A">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284A6A" w:rsidRPr="007E0B31" w14:paraId="02810D1E" w14:textId="77777777" w:rsidTr="2F419186">
        <w:trPr>
          <w:cantSplit/>
        </w:trPr>
        <w:tc>
          <w:tcPr>
            <w:tcW w:w="2884" w:type="dxa"/>
          </w:tcPr>
          <w:p w14:paraId="520D388E" w14:textId="77777777" w:rsidR="00284A6A" w:rsidRPr="007E0B31" w:rsidRDefault="00284A6A" w:rsidP="00284A6A">
            <w:pPr>
              <w:pStyle w:val="Arial11Bold"/>
              <w:rPr>
                <w:rFonts w:cs="Arial"/>
              </w:rPr>
            </w:pPr>
            <w:r w:rsidRPr="007E0B31">
              <w:rPr>
                <w:rFonts w:cs="Arial"/>
              </w:rPr>
              <w:lastRenderedPageBreak/>
              <w:t>Registered Capacity</w:t>
            </w:r>
          </w:p>
        </w:tc>
        <w:tc>
          <w:tcPr>
            <w:tcW w:w="6634" w:type="dxa"/>
          </w:tcPr>
          <w:p w14:paraId="603F7D18"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284A6A" w:rsidRPr="007E0B31" w:rsidRDefault="00284A6A" w:rsidP="00284A6A">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284A6A" w:rsidRDefault="00284A6A" w:rsidP="00284A6A">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284A6A" w:rsidRPr="007E0B31" w:rsidRDefault="00284A6A" w:rsidP="00284A6A">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284A6A" w:rsidRPr="007E0B31" w14:paraId="28E3B2E3" w14:textId="77777777" w:rsidTr="2F419186">
        <w:trPr>
          <w:cantSplit/>
        </w:trPr>
        <w:tc>
          <w:tcPr>
            <w:tcW w:w="2884" w:type="dxa"/>
          </w:tcPr>
          <w:p w14:paraId="2BE0DBDE" w14:textId="77777777" w:rsidR="00284A6A" w:rsidRPr="007E0B31" w:rsidRDefault="00284A6A" w:rsidP="00284A6A">
            <w:pPr>
              <w:pStyle w:val="Arial11Bold"/>
              <w:rPr>
                <w:rFonts w:cs="Arial"/>
              </w:rPr>
            </w:pPr>
            <w:r w:rsidRPr="007E0B31">
              <w:rPr>
                <w:rFonts w:cs="Arial"/>
              </w:rPr>
              <w:lastRenderedPageBreak/>
              <w:t>Registered Data</w:t>
            </w:r>
          </w:p>
        </w:tc>
        <w:tc>
          <w:tcPr>
            <w:tcW w:w="6634" w:type="dxa"/>
          </w:tcPr>
          <w:p w14:paraId="6C5F8E51" w14:textId="77777777" w:rsidR="00284A6A" w:rsidRPr="007E0B31" w:rsidRDefault="00284A6A" w:rsidP="00284A6A">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284A6A" w:rsidRPr="007E0B31" w14:paraId="6D4F3B34" w14:textId="77777777" w:rsidTr="2F419186">
        <w:trPr>
          <w:cantSplit/>
        </w:trPr>
        <w:tc>
          <w:tcPr>
            <w:tcW w:w="2884" w:type="dxa"/>
          </w:tcPr>
          <w:p w14:paraId="425272E0" w14:textId="77777777" w:rsidR="00284A6A" w:rsidRPr="007E0B31" w:rsidRDefault="00284A6A" w:rsidP="00284A6A">
            <w:pPr>
              <w:pStyle w:val="Arial11Bold"/>
              <w:rPr>
                <w:rFonts w:cs="Arial"/>
              </w:rPr>
            </w:pPr>
            <w:r w:rsidRPr="007E0B31">
              <w:rPr>
                <w:rFonts w:cs="Arial"/>
              </w:rPr>
              <w:t>Registered Import Capability</w:t>
            </w:r>
          </w:p>
        </w:tc>
        <w:tc>
          <w:tcPr>
            <w:tcW w:w="6634" w:type="dxa"/>
          </w:tcPr>
          <w:p w14:paraId="700DCEFE" w14:textId="77777777" w:rsidR="00284A6A" w:rsidRPr="007E0B31" w:rsidRDefault="00284A6A" w:rsidP="00284A6A">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284A6A" w:rsidRDefault="00284A6A" w:rsidP="00284A6A">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284A6A" w:rsidRPr="007E0B31" w:rsidRDefault="00284A6A" w:rsidP="00284A6A">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284A6A" w:rsidRPr="007E0B31" w14:paraId="2F4B1BA2" w14:textId="77777777" w:rsidTr="2F419186">
        <w:trPr>
          <w:cantSplit/>
        </w:trPr>
        <w:tc>
          <w:tcPr>
            <w:tcW w:w="2884" w:type="dxa"/>
          </w:tcPr>
          <w:p w14:paraId="139F3CB8" w14:textId="77777777" w:rsidR="00284A6A" w:rsidRPr="007E0B31" w:rsidRDefault="00284A6A" w:rsidP="00284A6A">
            <w:pPr>
              <w:pStyle w:val="Arial11Bold"/>
              <w:rPr>
                <w:rFonts w:cs="Arial"/>
              </w:rPr>
            </w:pPr>
            <w:r w:rsidRPr="007E0B31">
              <w:rPr>
                <w:rFonts w:cs="Arial"/>
              </w:rPr>
              <w:t>Regulations</w:t>
            </w:r>
          </w:p>
        </w:tc>
        <w:tc>
          <w:tcPr>
            <w:tcW w:w="6634" w:type="dxa"/>
          </w:tcPr>
          <w:p w14:paraId="5EE91803" w14:textId="77777777" w:rsidR="00284A6A" w:rsidRPr="007E0B31" w:rsidRDefault="00284A6A" w:rsidP="00284A6A">
            <w:pPr>
              <w:pStyle w:val="TableArial11"/>
              <w:rPr>
                <w:rFonts w:cs="Arial"/>
              </w:rPr>
            </w:pPr>
            <w:r w:rsidRPr="007E0B31">
              <w:rPr>
                <w:rFonts w:cs="Arial"/>
              </w:rPr>
              <w:t>The Utilities Contracts Regulations 1996, as amended from time to time.</w:t>
            </w:r>
          </w:p>
        </w:tc>
      </w:tr>
      <w:tr w:rsidR="00284A6A" w:rsidRPr="00DE788D" w14:paraId="2B2A16BA" w14:textId="77777777" w:rsidTr="2F419186">
        <w:trPr>
          <w:cantSplit/>
        </w:trPr>
        <w:tc>
          <w:tcPr>
            <w:tcW w:w="2884" w:type="dxa"/>
          </w:tcPr>
          <w:p w14:paraId="07E0207E" w14:textId="00F1704F" w:rsidR="00284A6A" w:rsidRPr="00845BD2" w:rsidRDefault="00284A6A" w:rsidP="00284A6A">
            <w:pPr>
              <w:pStyle w:val="Arial11Bold"/>
              <w:rPr>
                <w:rFonts w:cs="Arial"/>
              </w:rPr>
            </w:pPr>
            <w:r w:rsidRPr="00845BD2">
              <w:rPr>
                <w:rFonts w:cs="Arial"/>
                <w:snapToGrid/>
                <w:lang w:val="x-none" w:eastAsia="en-GB"/>
              </w:rPr>
              <w:t>Regulated Sections</w:t>
            </w:r>
          </w:p>
        </w:tc>
        <w:tc>
          <w:tcPr>
            <w:tcW w:w="6634" w:type="dxa"/>
          </w:tcPr>
          <w:p w14:paraId="198AE7F5" w14:textId="77777777" w:rsidR="00284A6A" w:rsidRPr="00845BD2" w:rsidRDefault="00284A6A" w:rsidP="00284A6A">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284A6A" w:rsidRPr="00845BD2" w:rsidRDefault="00284A6A" w:rsidP="00284A6A">
            <w:pPr>
              <w:widowControl/>
              <w:autoSpaceDE w:val="0"/>
              <w:autoSpaceDN w:val="0"/>
              <w:adjustRightInd w:val="0"/>
              <w:snapToGrid w:val="0"/>
              <w:rPr>
                <w:rFonts w:cs="Arial"/>
              </w:rPr>
            </w:pPr>
          </w:p>
        </w:tc>
      </w:tr>
      <w:tr w:rsidR="00284A6A" w:rsidRPr="00DE788D" w14:paraId="7DFB31AF" w14:textId="77777777" w:rsidTr="2F419186">
        <w:trPr>
          <w:cantSplit/>
        </w:trPr>
        <w:tc>
          <w:tcPr>
            <w:tcW w:w="2884" w:type="dxa"/>
          </w:tcPr>
          <w:p w14:paraId="6F6FE8F2" w14:textId="77777777" w:rsidR="00284A6A" w:rsidRPr="00DE788D" w:rsidRDefault="00284A6A" w:rsidP="00284A6A">
            <w:pPr>
              <w:pStyle w:val="Arial11Bold"/>
              <w:rPr>
                <w:rFonts w:cs="Arial"/>
              </w:rPr>
            </w:pPr>
            <w:r w:rsidRPr="00DE788D">
              <w:rPr>
                <w:rFonts w:cs="Arial"/>
              </w:rPr>
              <w:t>Reheater Time Constant</w:t>
            </w:r>
          </w:p>
        </w:tc>
        <w:tc>
          <w:tcPr>
            <w:tcW w:w="6634" w:type="dxa"/>
          </w:tcPr>
          <w:p w14:paraId="3348769D" w14:textId="77777777" w:rsidR="00284A6A" w:rsidRPr="00DE788D" w:rsidRDefault="00284A6A" w:rsidP="00284A6A">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284A6A" w:rsidRPr="007E0B31" w14:paraId="23631208" w14:textId="77777777" w:rsidTr="2F419186">
        <w:trPr>
          <w:cantSplit/>
        </w:trPr>
        <w:tc>
          <w:tcPr>
            <w:tcW w:w="2884" w:type="dxa"/>
          </w:tcPr>
          <w:p w14:paraId="28ADFFCF" w14:textId="77777777" w:rsidR="00284A6A" w:rsidRPr="007E0B31" w:rsidRDefault="00284A6A" w:rsidP="00284A6A">
            <w:pPr>
              <w:pStyle w:val="Arial11Bold"/>
              <w:rPr>
                <w:rFonts w:cs="Arial"/>
              </w:rPr>
            </w:pPr>
            <w:r w:rsidRPr="007E0B31">
              <w:rPr>
                <w:rFonts w:cs="Arial"/>
              </w:rPr>
              <w:t>Rejected Grid Code Modification Proposal</w:t>
            </w:r>
          </w:p>
        </w:tc>
        <w:tc>
          <w:tcPr>
            <w:tcW w:w="6634" w:type="dxa"/>
          </w:tcPr>
          <w:p w14:paraId="363B7E25" w14:textId="0CABE5AF" w:rsidR="00284A6A" w:rsidRPr="007E0B31" w:rsidRDefault="00284A6A" w:rsidP="00284A6A">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Pr="004E64E8">
              <w:rPr>
                <w:rFonts w:cs="Arial"/>
              </w:rPr>
              <w:t xml:space="preserve">the </w:t>
            </w:r>
            <w:r w:rsidRPr="329F1AB0">
              <w:rPr>
                <w:rFonts w:cs="Arial"/>
                <w:b/>
                <w:bCs/>
              </w:rPr>
              <w:t>ESO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284A6A" w:rsidRPr="007E0B31" w14:paraId="35CFBFAD" w14:textId="77777777" w:rsidTr="2F419186">
        <w:trPr>
          <w:cantSplit/>
        </w:trPr>
        <w:tc>
          <w:tcPr>
            <w:tcW w:w="2884" w:type="dxa"/>
          </w:tcPr>
          <w:p w14:paraId="2AB7866A" w14:textId="77777777" w:rsidR="00284A6A" w:rsidRPr="007E0B31" w:rsidRDefault="00284A6A" w:rsidP="00284A6A">
            <w:pPr>
              <w:pStyle w:val="Arial11Bold"/>
              <w:rPr>
                <w:rFonts w:cs="Arial"/>
              </w:rPr>
            </w:pPr>
            <w:r w:rsidRPr="007E0B31">
              <w:rPr>
                <w:rFonts w:cs="Arial"/>
              </w:rPr>
              <w:t>Related Person</w:t>
            </w:r>
          </w:p>
        </w:tc>
        <w:tc>
          <w:tcPr>
            <w:tcW w:w="6634" w:type="dxa"/>
          </w:tcPr>
          <w:p w14:paraId="5DAC4B40" w14:textId="088FFBC5" w:rsidR="00284A6A" w:rsidRPr="007E0B31" w:rsidRDefault="00284A6A" w:rsidP="00284A6A">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284A6A" w:rsidRPr="007E0B31" w14:paraId="09C3CE4E" w14:textId="77777777" w:rsidTr="2F419186">
        <w:trPr>
          <w:cantSplit/>
        </w:trPr>
        <w:tc>
          <w:tcPr>
            <w:tcW w:w="2884" w:type="dxa"/>
          </w:tcPr>
          <w:p w14:paraId="7DF91920" w14:textId="77777777" w:rsidR="00284A6A" w:rsidRPr="007E0B31" w:rsidRDefault="00284A6A" w:rsidP="00284A6A">
            <w:pPr>
              <w:pStyle w:val="Arial11Bold"/>
              <w:rPr>
                <w:rFonts w:cs="Arial"/>
              </w:rPr>
            </w:pPr>
            <w:r w:rsidRPr="007E0B31">
              <w:rPr>
                <w:rFonts w:cs="Arial"/>
              </w:rPr>
              <w:t>Relevant E&amp;W Transmission Licensee</w:t>
            </w:r>
          </w:p>
        </w:tc>
        <w:tc>
          <w:tcPr>
            <w:tcW w:w="6634" w:type="dxa"/>
          </w:tcPr>
          <w:p w14:paraId="5845D330" w14:textId="36DF6C01" w:rsidR="00284A6A" w:rsidRPr="007E0B31" w:rsidRDefault="00284A6A" w:rsidP="00284A6A">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284A6A" w:rsidRPr="007E0B31" w14:paraId="00495AD3" w14:textId="77777777" w:rsidTr="2F419186">
        <w:trPr>
          <w:cantSplit/>
        </w:trPr>
        <w:tc>
          <w:tcPr>
            <w:tcW w:w="2884" w:type="dxa"/>
          </w:tcPr>
          <w:p w14:paraId="37CE2F19" w14:textId="77777777" w:rsidR="00284A6A" w:rsidRPr="007E0B31" w:rsidRDefault="00284A6A" w:rsidP="00284A6A">
            <w:pPr>
              <w:pStyle w:val="Arial11Bold"/>
              <w:rPr>
                <w:rFonts w:cs="Arial"/>
              </w:rPr>
            </w:pPr>
            <w:r w:rsidRPr="007E0B31">
              <w:rPr>
                <w:rFonts w:cs="Arial"/>
              </w:rPr>
              <w:t>Relevant Party</w:t>
            </w:r>
          </w:p>
        </w:tc>
        <w:tc>
          <w:tcPr>
            <w:tcW w:w="6634" w:type="dxa"/>
          </w:tcPr>
          <w:p w14:paraId="7BF1A4B9" w14:textId="77777777" w:rsidR="00284A6A" w:rsidRPr="007E0B31" w:rsidRDefault="00284A6A" w:rsidP="00284A6A">
            <w:pPr>
              <w:pStyle w:val="TableArial11"/>
              <w:rPr>
                <w:rFonts w:cs="Arial"/>
              </w:rPr>
            </w:pPr>
            <w:r w:rsidRPr="007E0B31">
              <w:rPr>
                <w:rFonts w:cs="Arial"/>
              </w:rPr>
              <w:t>Has the meaning given in GR15.10(a).</w:t>
            </w:r>
          </w:p>
        </w:tc>
      </w:tr>
      <w:tr w:rsidR="00284A6A" w:rsidRPr="007E0B31" w14:paraId="0089BD19" w14:textId="77777777" w:rsidTr="2F419186">
        <w:trPr>
          <w:cantSplit/>
        </w:trPr>
        <w:tc>
          <w:tcPr>
            <w:tcW w:w="2884" w:type="dxa"/>
          </w:tcPr>
          <w:p w14:paraId="192E0FD2" w14:textId="77777777" w:rsidR="00284A6A" w:rsidRPr="007E0B31" w:rsidRDefault="00284A6A" w:rsidP="00284A6A">
            <w:pPr>
              <w:pStyle w:val="Arial11Bold"/>
              <w:rPr>
                <w:rFonts w:cs="Arial"/>
              </w:rPr>
            </w:pPr>
            <w:r w:rsidRPr="007E0B31">
              <w:rPr>
                <w:rFonts w:cs="Arial"/>
              </w:rPr>
              <w:lastRenderedPageBreak/>
              <w:t>Relevant Scottish Transmission Licensee</w:t>
            </w:r>
          </w:p>
        </w:tc>
        <w:tc>
          <w:tcPr>
            <w:tcW w:w="6634" w:type="dxa"/>
          </w:tcPr>
          <w:p w14:paraId="1721A37D" w14:textId="6B2C7D3B" w:rsidR="00284A6A" w:rsidRPr="007E0B31" w:rsidRDefault="00284A6A" w:rsidP="00284A6A">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284A6A" w:rsidRPr="007E0B31" w14:paraId="1E25E753" w14:textId="77777777" w:rsidTr="2F419186">
        <w:trPr>
          <w:cantSplit/>
        </w:trPr>
        <w:tc>
          <w:tcPr>
            <w:tcW w:w="2884" w:type="dxa"/>
          </w:tcPr>
          <w:p w14:paraId="3F282714" w14:textId="77777777" w:rsidR="00284A6A" w:rsidRPr="007E0B31" w:rsidRDefault="00284A6A" w:rsidP="00284A6A">
            <w:pPr>
              <w:pStyle w:val="Arial11Bold"/>
              <w:rPr>
                <w:rFonts w:cs="Arial"/>
              </w:rPr>
            </w:pPr>
            <w:r w:rsidRPr="007E0B31">
              <w:rPr>
                <w:rFonts w:cs="Arial"/>
              </w:rPr>
              <w:t>Relevant Transmission Licensee</w:t>
            </w:r>
          </w:p>
        </w:tc>
        <w:tc>
          <w:tcPr>
            <w:tcW w:w="6634" w:type="dxa"/>
          </w:tcPr>
          <w:p w14:paraId="027002BE" w14:textId="200291F1" w:rsidR="00284A6A" w:rsidRPr="007E0B31" w:rsidRDefault="00284A6A" w:rsidP="00284A6A">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Ltd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284A6A" w:rsidRPr="007E0B31" w14:paraId="2C38A6A1" w14:textId="77777777" w:rsidTr="2F419186">
        <w:trPr>
          <w:cantSplit/>
        </w:trPr>
        <w:tc>
          <w:tcPr>
            <w:tcW w:w="2884" w:type="dxa"/>
          </w:tcPr>
          <w:p w14:paraId="2F282CC1" w14:textId="77777777" w:rsidR="00284A6A" w:rsidRPr="007E0B31" w:rsidRDefault="00284A6A" w:rsidP="00284A6A">
            <w:pPr>
              <w:pStyle w:val="Arial11Bold"/>
              <w:rPr>
                <w:rFonts w:cs="Arial"/>
              </w:rPr>
            </w:pPr>
            <w:r w:rsidRPr="007E0B31">
              <w:rPr>
                <w:rFonts w:cs="Arial"/>
              </w:rPr>
              <w:t>Relevant Unit</w:t>
            </w:r>
          </w:p>
        </w:tc>
        <w:tc>
          <w:tcPr>
            <w:tcW w:w="6634" w:type="dxa"/>
          </w:tcPr>
          <w:p w14:paraId="3349AB2D" w14:textId="77777777" w:rsidR="00284A6A" w:rsidRPr="007E0B31" w:rsidRDefault="00284A6A" w:rsidP="00284A6A">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284A6A" w:rsidRPr="007E0B31" w14:paraId="661512B9" w14:textId="77777777" w:rsidTr="2F419186">
        <w:trPr>
          <w:cantSplit/>
        </w:trPr>
        <w:tc>
          <w:tcPr>
            <w:tcW w:w="2884" w:type="dxa"/>
          </w:tcPr>
          <w:p w14:paraId="145D3AB1" w14:textId="77777777" w:rsidR="00284A6A" w:rsidRPr="007E0B31" w:rsidRDefault="00284A6A" w:rsidP="00284A6A">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284A6A" w:rsidRPr="007E0B31" w:rsidRDefault="00284A6A" w:rsidP="00284A6A">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284A6A" w:rsidRPr="007E0B31" w14:paraId="0FC4184C" w14:textId="77777777" w:rsidTr="2F419186">
        <w:trPr>
          <w:cantSplit/>
        </w:trPr>
        <w:tc>
          <w:tcPr>
            <w:tcW w:w="2884" w:type="dxa"/>
          </w:tcPr>
          <w:p w14:paraId="517C4056" w14:textId="77777777" w:rsidR="00284A6A" w:rsidRPr="007E0B31" w:rsidRDefault="00284A6A" w:rsidP="00284A6A">
            <w:pPr>
              <w:pStyle w:val="Arial11Bold"/>
              <w:rPr>
                <w:rFonts w:cs="Arial"/>
              </w:rPr>
            </w:pPr>
            <w:r w:rsidRPr="007E0B31">
              <w:rPr>
                <w:rFonts w:cs="Arial"/>
              </w:rPr>
              <w:t>Remote Transmission Assets</w:t>
            </w:r>
          </w:p>
        </w:tc>
        <w:tc>
          <w:tcPr>
            <w:tcW w:w="6634" w:type="dxa"/>
          </w:tcPr>
          <w:p w14:paraId="26BD0A1F" w14:textId="402ED181" w:rsidR="00284A6A" w:rsidRPr="007E0B31" w:rsidRDefault="00284A6A" w:rsidP="00284A6A">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284A6A" w:rsidRPr="007E0B31" w:rsidRDefault="00284A6A" w:rsidP="00284A6A">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284A6A" w:rsidRPr="007E0B31" w14:paraId="4A5E7BA6" w14:textId="77777777" w:rsidTr="2F419186">
        <w:trPr>
          <w:cantSplit/>
        </w:trPr>
        <w:tc>
          <w:tcPr>
            <w:tcW w:w="2884" w:type="dxa"/>
          </w:tcPr>
          <w:p w14:paraId="57C0BDFF" w14:textId="339174F7" w:rsidR="00284A6A" w:rsidRPr="007E0B31" w:rsidRDefault="00284A6A" w:rsidP="00284A6A">
            <w:pPr>
              <w:pStyle w:val="Arial11Bold"/>
              <w:rPr>
                <w:rFonts w:cs="Arial"/>
              </w:rPr>
            </w:pPr>
            <w:r>
              <w:rPr>
                <w:rFonts w:cs="Arial"/>
              </w:rPr>
              <w:t>Replacement Reserves (RR)</w:t>
            </w:r>
          </w:p>
        </w:tc>
        <w:tc>
          <w:tcPr>
            <w:tcW w:w="6634" w:type="dxa"/>
          </w:tcPr>
          <w:p w14:paraId="1845D73A" w14:textId="2F61E8A5" w:rsidR="00284A6A" w:rsidRPr="007E0B31" w:rsidRDefault="00284A6A" w:rsidP="00284A6A">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284A6A" w:rsidRPr="007E0B31" w14:paraId="3E793E1A" w14:textId="77777777" w:rsidTr="2F419186">
        <w:trPr>
          <w:cantSplit/>
        </w:trPr>
        <w:tc>
          <w:tcPr>
            <w:tcW w:w="2884" w:type="dxa"/>
          </w:tcPr>
          <w:p w14:paraId="70E4C232" w14:textId="77777777" w:rsidR="00284A6A" w:rsidRPr="007E0B31" w:rsidRDefault="00284A6A" w:rsidP="00284A6A">
            <w:pPr>
              <w:pStyle w:val="Arial11Bold"/>
              <w:rPr>
                <w:rFonts w:cs="Arial"/>
              </w:rPr>
            </w:pPr>
            <w:r w:rsidRPr="007E0B31">
              <w:rPr>
                <w:rFonts w:cs="Arial"/>
              </w:rPr>
              <w:t>Requesting Safety Co-ordinator</w:t>
            </w:r>
          </w:p>
        </w:tc>
        <w:tc>
          <w:tcPr>
            <w:tcW w:w="6634" w:type="dxa"/>
          </w:tcPr>
          <w:p w14:paraId="12FAE6E9" w14:textId="77777777" w:rsidR="00284A6A" w:rsidRPr="007E0B31" w:rsidRDefault="00284A6A" w:rsidP="00284A6A">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284A6A" w:rsidRPr="007E0B31" w14:paraId="221B80DF" w14:textId="77777777" w:rsidTr="2F419186">
        <w:trPr>
          <w:cantSplit/>
        </w:trPr>
        <w:tc>
          <w:tcPr>
            <w:tcW w:w="2884" w:type="dxa"/>
          </w:tcPr>
          <w:p w14:paraId="4C5053E5" w14:textId="77777777" w:rsidR="00284A6A" w:rsidRPr="007E0B31" w:rsidRDefault="00284A6A" w:rsidP="00284A6A">
            <w:pPr>
              <w:pStyle w:val="Arial11Bold"/>
              <w:rPr>
                <w:rFonts w:cs="Arial"/>
              </w:rPr>
            </w:pPr>
            <w:r w:rsidRPr="007E0B31">
              <w:rPr>
                <w:rFonts w:cs="Arial"/>
              </w:rPr>
              <w:t>Responsible Engineer/ Operator</w:t>
            </w:r>
          </w:p>
        </w:tc>
        <w:tc>
          <w:tcPr>
            <w:tcW w:w="6634" w:type="dxa"/>
          </w:tcPr>
          <w:p w14:paraId="40AF59F9" w14:textId="77777777" w:rsidR="00284A6A" w:rsidRPr="007E0B31" w:rsidRDefault="00284A6A" w:rsidP="00284A6A">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284A6A" w:rsidRPr="007E0B31" w14:paraId="43B07A92" w14:textId="77777777" w:rsidTr="2F419186">
        <w:trPr>
          <w:cantSplit/>
        </w:trPr>
        <w:tc>
          <w:tcPr>
            <w:tcW w:w="2884" w:type="dxa"/>
          </w:tcPr>
          <w:p w14:paraId="142BB592" w14:textId="77777777" w:rsidR="00284A6A" w:rsidRPr="007E0B31" w:rsidRDefault="00284A6A" w:rsidP="00284A6A">
            <w:pPr>
              <w:pStyle w:val="Arial11Bold"/>
              <w:rPr>
                <w:rFonts w:cs="Arial"/>
              </w:rPr>
            </w:pPr>
            <w:r w:rsidRPr="007E0B31">
              <w:rPr>
                <w:rFonts w:cs="Arial"/>
              </w:rPr>
              <w:t>Responsible Manager</w:t>
            </w:r>
          </w:p>
        </w:tc>
        <w:tc>
          <w:tcPr>
            <w:tcW w:w="6634" w:type="dxa"/>
          </w:tcPr>
          <w:p w14:paraId="3D10AC58" w14:textId="010E800C" w:rsidR="00284A6A" w:rsidRPr="007E0B31" w:rsidRDefault="00284A6A" w:rsidP="00284A6A">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284A6A" w:rsidRPr="007E0B31" w14:paraId="6833C556" w14:textId="77777777" w:rsidTr="2F419186">
        <w:trPr>
          <w:cantSplit/>
        </w:trPr>
        <w:tc>
          <w:tcPr>
            <w:tcW w:w="2884" w:type="dxa"/>
          </w:tcPr>
          <w:p w14:paraId="78C5A95A" w14:textId="03432A01" w:rsidR="00284A6A" w:rsidRPr="007E0B31" w:rsidRDefault="00284A6A" w:rsidP="00284A6A">
            <w:pPr>
              <w:pStyle w:val="Arial11Bold"/>
              <w:rPr>
                <w:rFonts w:cs="Arial"/>
              </w:rPr>
            </w:pPr>
            <w:r>
              <w:rPr>
                <w:rFonts w:cs="Arial"/>
              </w:rPr>
              <w:t>Restoration Contractor</w:t>
            </w:r>
          </w:p>
        </w:tc>
        <w:tc>
          <w:tcPr>
            <w:tcW w:w="6634" w:type="dxa"/>
          </w:tcPr>
          <w:p w14:paraId="51FEE20C" w14:textId="73B0FBED" w:rsidR="00284A6A" w:rsidRPr="007E0B31" w:rsidRDefault="00284A6A" w:rsidP="00284A6A">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284A6A" w:rsidRPr="007E0B31" w14:paraId="06F23606" w14:textId="77777777" w:rsidTr="2F419186">
        <w:trPr>
          <w:cantSplit/>
        </w:trPr>
        <w:tc>
          <w:tcPr>
            <w:tcW w:w="2884" w:type="dxa"/>
          </w:tcPr>
          <w:p w14:paraId="40195733" w14:textId="7E5F900B" w:rsidR="00284A6A" w:rsidRPr="007E0B31" w:rsidRDefault="00284A6A" w:rsidP="00284A6A">
            <w:pPr>
              <w:pStyle w:val="Arial11Bold"/>
              <w:rPr>
                <w:rFonts w:cs="Arial"/>
              </w:rPr>
            </w:pPr>
            <w:r>
              <w:rPr>
                <w:rFonts w:cs="Arial"/>
              </w:rPr>
              <w:t>Restoration Plan</w:t>
            </w:r>
          </w:p>
        </w:tc>
        <w:tc>
          <w:tcPr>
            <w:tcW w:w="6634" w:type="dxa"/>
          </w:tcPr>
          <w:p w14:paraId="27330630" w14:textId="2932C2DD" w:rsidR="00284A6A" w:rsidRPr="007E0B31" w:rsidRDefault="00284A6A" w:rsidP="00284A6A">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284A6A" w:rsidRPr="007E0B31" w14:paraId="359C52EC" w14:textId="77777777" w:rsidTr="2F419186">
        <w:trPr>
          <w:cantSplit/>
        </w:trPr>
        <w:tc>
          <w:tcPr>
            <w:tcW w:w="2884" w:type="dxa"/>
          </w:tcPr>
          <w:p w14:paraId="600D70C7" w14:textId="2CA36F4C" w:rsidR="00284A6A" w:rsidRPr="007E0B31" w:rsidRDefault="00284A6A" w:rsidP="00284A6A">
            <w:pPr>
              <w:pStyle w:val="Arial11Bold"/>
              <w:rPr>
                <w:rFonts w:cs="Arial"/>
              </w:rPr>
            </w:pPr>
            <w:r w:rsidRPr="00C95F94">
              <w:rPr>
                <w:rFonts w:cs="Arial"/>
              </w:rPr>
              <w:t>Restoration Service Provider</w:t>
            </w:r>
          </w:p>
        </w:tc>
        <w:tc>
          <w:tcPr>
            <w:tcW w:w="6634" w:type="dxa"/>
          </w:tcPr>
          <w:p w14:paraId="7EAC5DED" w14:textId="41096B5E" w:rsidR="00284A6A" w:rsidRPr="00A87826" w:rsidRDefault="00284A6A" w:rsidP="00284A6A">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284A6A" w:rsidRPr="007E0B31" w14:paraId="7A57EE5C" w14:textId="77777777" w:rsidTr="2F419186">
        <w:trPr>
          <w:cantSplit/>
        </w:trPr>
        <w:tc>
          <w:tcPr>
            <w:tcW w:w="2884" w:type="dxa"/>
          </w:tcPr>
          <w:p w14:paraId="31F5E0E2" w14:textId="0C4C577D" w:rsidR="00284A6A" w:rsidRPr="007E0B31" w:rsidRDefault="00284A6A" w:rsidP="00284A6A">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284A6A" w:rsidRPr="007E0B31" w:rsidRDefault="00284A6A" w:rsidP="00284A6A">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284A6A" w:rsidRPr="007E0B31" w14:paraId="200F923B" w14:textId="77777777" w:rsidTr="2F419186">
        <w:trPr>
          <w:cantSplit/>
        </w:trPr>
        <w:tc>
          <w:tcPr>
            <w:tcW w:w="2884" w:type="dxa"/>
          </w:tcPr>
          <w:p w14:paraId="645AFB45" w14:textId="77777777" w:rsidR="00284A6A" w:rsidRPr="007E0B31" w:rsidRDefault="00284A6A" w:rsidP="00284A6A">
            <w:pPr>
              <w:pStyle w:val="Arial11Bold"/>
              <w:rPr>
                <w:rFonts w:cs="Arial"/>
              </w:rPr>
            </w:pPr>
            <w:r w:rsidRPr="008B64D0">
              <w:rPr>
                <w:rFonts w:cs="Arial"/>
              </w:rPr>
              <w:lastRenderedPageBreak/>
              <w:t>Re-synchronisation</w:t>
            </w:r>
          </w:p>
        </w:tc>
        <w:tc>
          <w:tcPr>
            <w:tcW w:w="6634" w:type="dxa"/>
          </w:tcPr>
          <w:p w14:paraId="116663CE" w14:textId="77777777" w:rsidR="00284A6A" w:rsidRPr="007E0B31" w:rsidRDefault="00284A6A" w:rsidP="00284A6A">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284A6A" w:rsidRPr="007E0B31" w14:paraId="5C8B475C" w14:textId="77777777" w:rsidTr="2F419186">
        <w:trPr>
          <w:cantSplit/>
        </w:trPr>
        <w:tc>
          <w:tcPr>
            <w:tcW w:w="2884" w:type="dxa"/>
          </w:tcPr>
          <w:p w14:paraId="7A0A7098" w14:textId="399722FF" w:rsidR="00284A6A" w:rsidRPr="00A24C6C" w:rsidRDefault="00284A6A" w:rsidP="00284A6A">
            <w:pPr>
              <w:pStyle w:val="Arial11Bold"/>
              <w:rPr>
                <w:rFonts w:cs="Arial"/>
              </w:rPr>
            </w:pPr>
          </w:p>
        </w:tc>
        <w:tc>
          <w:tcPr>
            <w:tcW w:w="6634" w:type="dxa"/>
          </w:tcPr>
          <w:p w14:paraId="7D8E70D3" w14:textId="762661DB" w:rsidR="00284A6A" w:rsidRPr="00A24C6C" w:rsidRDefault="00284A6A" w:rsidP="00284A6A">
            <w:pPr>
              <w:pStyle w:val="TableArial11"/>
              <w:rPr>
                <w:rFonts w:cs="Arial"/>
              </w:rPr>
            </w:pPr>
          </w:p>
        </w:tc>
      </w:tr>
      <w:tr w:rsidR="00284A6A" w:rsidRPr="007E0B31" w14:paraId="6CA184A0" w14:textId="77777777" w:rsidTr="2F419186">
        <w:trPr>
          <w:cantSplit/>
        </w:trPr>
        <w:tc>
          <w:tcPr>
            <w:tcW w:w="2884" w:type="dxa"/>
          </w:tcPr>
          <w:p w14:paraId="0F616CE0" w14:textId="68331982" w:rsidR="00284A6A" w:rsidRPr="007E0B31" w:rsidRDefault="00284A6A" w:rsidP="00284A6A">
            <w:pPr>
              <w:pStyle w:val="Arial11Bold"/>
              <w:rPr>
                <w:rFonts w:cs="Arial"/>
              </w:rPr>
            </w:pPr>
            <w:r>
              <w:rPr>
                <w:rFonts w:cs="Arial"/>
              </w:rPr>
              <w:t>RR Acceptance</w:t>
            </w:r>
          </w:p>
        </w:tc>
        <w:tc>
          <w:tcPr>
            <w:tcW w:w="6634" w:type="dxa"/>
          </w:tcPr>
          <w:p w14:paraId="279A7C5B" w14:textId="3CF00C6B" w:rsidR="00284A6A" w:rsidRPr="007E0B31" w:rsidRDefault="00284A6A" w:rsidP="00284A6A">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284A6A" w:rsidRPr="007E0B31" w14:paraId="375C4E00" w14:textId="77777777" w:rsidTr="2F419186">
        <w:trPr>
          <w:cantSplit/>
        </w:trPr>
        <w:tc>
          <w:tcPr>
            <w:tcW w:w="2884" w:type="dxa"/>
          </w:tcPr>
          <w:p w14:paraId="1EAC68C5" w14:textId="2FCFB406" w:rsidR="00284A6A" w:rsidRDefault="00284A6A" w:rsidP="00284A6A">
            <w:pPr>
              <w:pStyle w:val="Arial11Bold"/>
              <w:rPr>
                <w:rFonts w:cs="Arial"/>
              </w:rPr>
            </w:pPr>
            <w:r>
              <w:rPr>
                <w:rFonts w:cs="Arial"/>
              </w:rPr>
              <w:t>Restricted</w:t>
            </w:r>
          </w:p>
        </w:tc>
        <w:tc>
          <w:tcPr>
            <w:tcW w:w="6634" w:type="dxa"/>
          </w:tcPr>
          <w:p w14:paraId="573C1772" w14:textId="01CB4CF7" w:rsidR="00284A6A" w:rsidRPr="008D5BEE" w:rsidRDefault="00284A6A" w:rsidP="00284A6A">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284A6A" w:rsidRPr="007E0B31" w14:paraId="43440108" w14:textId="77777777" w:rsidTr="2F419186">
        <w:trPr>
          <w:cantSplit/>
        </w:trPr>
        <w:tc>
          <w:tcPr>
            <w:tcW w:w="2884" w:type="dxa"/>
          </w:tcPr>
          <w:p w14:paraId="2D0B4C2D" w14:textId="026534D0" w:rsidR="00284A6A" w:rsidRPr="000B7208" w:rsidRDefault="00284A6A" w:rsidP="00284A6A">
            <w:pPr>
              <w:pStyle w:val="Arial11Bold"/>
              <w:rPr>
                <w:rFonts w:cs="Arial"/>
              </w:rPr>
            </w:pPr>
            <w:r w:rsidRPr="002510FF">
              <w:rPr>
                <w:rFonts w:cs="Arial"/>
                <w:bCs/>
              </w:rPr>
              <w:t>ROCOF</w:t>
            </w:r>
          </w:p>
        </w:tc>
        <w:tc>
          <w:tcPr>
            <w:tcW w:w="6634" w:type="dxa"/>
          </w:tcPr>
          <w:p w14:paraId="257637B6" w14:textId="7FA7C548" w:rsidR="00284A6A" w:rsidRPr="000B7208" w:rsidRDefault="00284A6A" w:rsidP="00284A6A">
            <w:pPr>
              <w:pStyle w:val="TableArial11"/>
              <w:rPr>
                <w:rFonts w:cs="Arial"/>
                <w:b/>
              </w:rPr>
            </w:pPr>
            <w:r w:rsidRPr="002510FF">
              <w:rPr>
                <w:rFonts w:cs="Arial"/>
                <w:b/>
              </w:rPr>
              <w:t>Rate of Change of Frequency</w:t>
            </w:r>
          </w:p>
        </w:tc>
      </w:tr>
      <w:tr w:rsidR="00284A6A" w:rsidRPr="007E0B31" w14:paraId="724EBAD0" w14:textId="77777777" w:rsidTr="2F419186">
        <w:trPr>
          <w:cantSplit/>
        </w:trPr>
        <w:tc>
          <w:tcPr>
            <w:tcW w:w="2884" w:type="dxa"/>
          </w:tcPr>
          <w:p w14:paraId="389CD79A" w14:textId="38EDBFB4" w:rsidR="00284A6A" w:rsidRDefault="00284A6A" w:rsidP="00284A6A">
            <w:pPr>
              <w:pStyle w:val="Arial11Bold"/>
              <w:rPr>
                <w:rFonts w:cs="Arial"/>
              </w:rPr>
            </w:pPr>
            <w:r>
              <w:rPr>
                <w:rFonts w:cs="Arial"/>
              </w:rPr>
              <w:t>RR Instruction</w:t>
            </w:r>
          </w:p>
        </w:tc>
        <w:tc>
          <w:tcPr>
            <w:tcW w:w="6634" w:type="dxa"/>
          </w:tcPr>
          <w:p w14:paraId="74080257" w14:textId="66AE87CD" w:rsidR="00284A6A" w:rsidRPr="008D5BEE" w:rsidRDefault="00284A6A" w:rsidP="00284A6A">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284A6A" w:rsidRPr="007E0B31" w14:paraId="0F2AB24C" w14:textId="77777777" w:rsidTr="2F419186">
        <w:trPr>
          <w:cantSplit/>
        </w:trPr>
        <w:tc>
          <w:tcPr>
            <w:tcW w:w="2884" w:type="dxa"/>
          </w:tcPr>
          <w:p w14:paraId="1069A459" w14:textId="77777777" w:rsidR="00284A6A" w:rsidRPr="007E0B31" w:rsidRDefault="00284A6A" w:rsidP="00284A6A">
            <w:pPr>
              <w:pStyle w:val="Arial11Bold"/>
              <w:rPr>
                <w:rFonts w:cs="Arial"/>
              </w:rPr>
            </w:pPr>
            <w:r w:rsidRPr="007E0B31">
              <w:rPr>
                <w:rFonts w:cs="Arial"/>
              </w:rPr>
              <w:t>Safety Co-ordinator</w:t>
            </w:r>
          </w:p>
        </w:tc>
        <w:tc>
          <w:tcPr>
            <w:tcW w:w="6634" w:type="dxa"/>
          </w:tcPr>
          <w:p w14:paraId="3FD2A5AD" w14:textId="77777777" w:rsidR="00284A6A" w:rsidRPr="007E0B31" w:rsidRDefault="00284A6A" w:rsidP="00284A6A">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284A6A" w:rsidRPr="007E0B31" w14:paraId="3A1DC384" w14:textId="77777777" w:rsidTr="2F419186">
        <w:trPr>
          <w:cantSplit/>
        </w:trPr>
        <w:tc>
          <w:tcPr>
            <w:tcW w:w="2884" w:type="dxa"/>
          </w:tcPr>
          <w:p w14:paraId="7406B5EB" w14:textId="77777777" w:rsidR="00284A6A" w:rsidRPr="007E0B31" w:rsidRDefault="00284A6A" w:rsidP="00284A6A">
            <w:pPr>
              <w:pStyle w:val="Arial11Bold"/>
              <w:rPr>
                <w:rFonts w:cs="Arial"/>
              </w:rPr>
            </w:pPr>
            <w:r w:rsidRPr="007E0B31">
              <w:rPr>
                <w:rFonts w:cs="Arial"/>
              </w:rPr>
              <w:t>Safety From The System</w:t>
            </w:r>
          </w:p>
        </w:tc>
        <w:tc>
          <w:tcPr>
            <w:tcW w:w="6634" w:type="dxa"/>
          </w:tcPr>
          <w:p w14:paraId="407DEDEF" w14:textId="77777777" w:rsidR="00284A6A" w:rsidRPr="007E0B31" w:rsidRDefault="00284A6A" w:rsidP="00284A6A">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284A6A" w:rsidRPr="007E0B31" w14:paraId="70243D83" w14:textId="77777777" w:rsidTr="2F419186">
        <w:trPr>
          <w:cantSplit/>
        </w:trPr>
        <w:tc>
          <w:tcPr>
            <w:tcW w:w="2884" w:type="dxa"/>
          </w:tcPr>
          <w:p w14:paraId="22E262B1" w14:textId="77777777" w:rsidR="00284A6A" w:rsidRPr="007E0B31" w:rsidRDefault="00284A6A" w:rsidP="00284A6A">
            <w:pPr>
              <w:pStyle w:val="Arial11Bold"/>
              <w:rPr>
                <w:rFonts w:cs="Arial"/>
              </w:rPr>
            </w:pPr>
            <w:r w:rsidRPr="007E0B31">
              <w:rPr>
                <w:rFonts w:cs="Arial"/>
              </w:rPr>
              <w:t xml:space="preserve">Safety Key </w:t>
            </w:r>
          </w:p>
        </w:tc>
        <w:tc>
          <w:tcPr>
            <w:tcW w:w="6634" w:type="dxa"/>
          </w:tcPr>
          <w:p w14:paraId="61F0DB91" w14:textId="77777777" w:rsidR="00284A6A" w:rsidRPr="007E0B31" w:rsidRDefault="00284A6A" w:rsidP="00284A6A">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284A6A" w:rsidRPr="007E0B31" w14:paraId="30E0A369" w14:textId="77777777" w:rsidTr="2F419186">
        <w:trPr>
          <w:cantSplit/>
        </w:trPr>
        <w:tc>
          <w:tcPr>
            <w:tcW w:w="2884" w:type="dxa"/>
          </w:tcPr>
          <w:p w14:paraId="3958C3C0" w14:textId="77777777" w:rsidR="00284A6A" w:rsidRPr="007E0B31" w:rsidRDefault="00284A6A" w:rsidP="00284A6A">
            <w:pPr>
              <w:pStyle w:val="Arial11Bold"/>
              <w:rPr>
                <w:rFonts w:cs="Arial"/>
              </w:rPr>
            </w:pPr>
            <w:r w:rsidRPr="007E0B31">
              <w:rPr>
                <w:rFonts w:cs="Arial"/>
              </w:rPr>
              <w:t>Safety Log</w:t>
            </w:r>
          </w:p>
        </w:tc>
        <w:tc>
          <w:tcPr>
            <w:tcW w:w="6634" w:type="dxa"/>
          </w:tcPr>
          <w:p w14:paraId="1D5A6BA7" w14:textId="77777777" w:rsidR="00284A6A" w:rsidRPr="007E0B31" w:rsidRDefault="00284A6A" w:rsidP="00284A6A">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284A6A" w:rsidRPr="007E0B31" w14:paraId="7B8B0D19" w14:textId="77777777" w:rsidTr="2F419186">
        <w:trPr>
          <w:cantSplit/>
        </w:trPr>
        <w:tc>
          <w:tcPr>
            <w:tcW w:w="2884" w:type="dxa"/>
          </w:tcPr>
          <w:p w14:paraId="34E9C066" w14:textId="77777777" w:rsidR="00284A6A" w:rsidRPr="007E0B31" w:rsidRDefault="00284A6A" w:rsidP="00284A6A">
            <w:pPr>
              <w:pStyle w:val="Arial11Bold"/>
              <w:rPr>
                <w:rFonts w:cs="Arial"/>
              </w:rPr>
            </w:pPr>
            <w:r w:rsidRPr="007E0B31">
              <w:rPr>
                <w:rFonts w:cs="Arial"/>
              </w:rPr>
              <w:t>Safety Precautions</w:t>
            </w:r>
          </w:p>
        </w:tc>
        <w:tc>
          <w:tcPr>
            <w:tcW w:w="6634" w:type="dxa"/>
          </w:tcPr>
          <w:p w14:paraId="0686C6F3" w14:textId="77777777" w:rsidR="00284A6A" w:rsidRPr="007E0B31" w:rsidRDefault="00284A6A" w:rsidP="00284A6A">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284A6A" w:rsidRPr="007E0B31" w14:paraId="5883E205" w14:textId="77777777" w:rsidTr="2F419186">
        <w:trPr>
          <w:cantSplit/>
        </w:trPr>
        <w:tc>
          <w:tcPr>
            <w:tcW w:w="2884" w:type="dxa"/>
          </w:tcPr>
          <w:p w14:paraId="20827A76" w14:textId="77777777" w:rsidR="00284A6A" w:rsidRPr="007E0B31" w:rsidRDefault="00284A6A" w:rsidP="00284A6A">
            <w:pPr>
              <w:pStyle w:val="Arial11Bold"/>
              <w:rPr>
                <w:rFonts w:cs="Arial"/>
              </w:rPr>
            </w:pPr>
            <w:r w:rsidRPr="007E0B31">
              <w:rPr>
                <w:rFonts w:cs="Arial"/>
              </w:rPr>
              <w:t>Safety Rules</w:t>
            </w:r>
          </w:p>
        </w:tc>
        <w:tc>
          <w:tcPr>
            <w:tcW w:w="6634" w:type="dxa"/>
          </w:tcPr>
          <w:p w14:paraId="48A0B671" w14:textId="174D5A7A" w:rsidR="00284A6A" w:rsidRPr="007E0B31" w:rsidRDefault="00284A6A" w:rsidP="00284A6A">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284A6A" w:rsidRPr="007E0B31" w14:paraId="44AE80E0" w14:textId="77777777" w:rsidTr="2F419186">
        <w:trPr>
          <w:cantSplit/>
        </w:trPr>
        <w:tc>
          <w:tcPr>
            <w:tcW w:w="2884" w:type="dxa"/>
          </w:tcPr>
          <w:p w14:paraId="5682B2E8" w14:textId="77777777" w:rsidR="00284A6A" w:rsidRPr="007E0B31" w:rsidRDefault="00284A6A" w:rsidP="00284A6A">
            <w:pPr>
              <w:pStyle w:val="Arial11Bold"/>
              <w:rPr>
                <w:rFonts w:cs="Arial"/>
              </w:rPr>
            </w:pPr>
            <w:r w:rsidRPr="007E0B31">
              <w:rPr>
                <w:rFonts w:cs="Arial"/>
              </w:rPr>
              <w:t>Scottish Offshore Transmission System</w:t>
            </w:r>
          </w:p>
        </w:tc>
        <w:tc>
          <w:tcPr>
            <w:tcW w:w="6634" w:type="dxa"/>
          </w:tcPr>
          <w:p w14:paraId="6F1646FE" w14:textId="77777777" w:rsidR="00284A6A" w:rsidRPr="007E0B31" w:rsidRDefault="00284A6A" w:rsidP="00284A6A">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284A6A" w:rsidRPr="007E0B31" w14:paraId="4EC37483" w14:textId="77777777" w:rsidTr="2F419186">
        <w:trPr>
          <w:cantSplit/>
        </w:trPr>
        <w:tc>
          <w:tcPr>
            <w:tcW w:w="2884" w:type="dxa"/>
          </w:tcPr>
          <w:p w14:paraId="7592DBED" w14:textId="77777777" w:rsidR="00284A6A" w:rsidRPr="007E0B31" w:rsidRDefault="00284A6A" w:rsidP="00284A6A">
            <w:pPr>
              <w:pStyle w:val="Arial11Bold"/>
              <w:rPr>
                <w:rFonts w:cs="Arial"/>
              </w:rPr>
            </w:pPr>
            <w:r w:rsidRPr="007E0B31">
              <w:rPr>
                <w:rFonts w:cs="Arial"/>
              </w:rPr>
              <w:t>Scottish Offshore Transmission Licensee</w:t>
            </w:r>
          </w:p>
        </w:tc>
        <w:tc>
          <w:tcPr>
            <w:tcW w:w="6634" w:type="dxa"/>
          </w:tcPr>
          <w:p w14:paraId="1E0C090A" w14:textId="77777777" w:rsidR="00284A6A" w:rsidRPr="007E0B31" w:rsidRDefault="00284A6A" w:rsidP="00284A6A">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284A6A" w:rsidRPr="007E0B31" w14:paraId="46996A6A" w14:textId="77777777" w:rsidTr="2F419186">
        <w:trPr>
          <w:cantSplit/>
        </w:trPr>
        <w:tc>
          <w:tcPr>
            <w:tcW w:w="2884" w:type="dxa"/>
          </w:tcPr>
          <w:p w14:paraId="3B59A20D" w14:textId="77777777" w:rsidR="00284A6A" w:rsidRPr="007E0B31" w:rsidRDefault="00284A6A" w:rsidP="00284A6A">
            <w:pPr>
              <w:pStyle w:val="Arial11Bold"/>
              <w:rPr>
                <w:rFonts w:cs="Arial"/>
              </w:rPr>
            </w:pPr>
            <w:r w:rsidRPr="007E0B31">
              <w:rPr>
                <w:rFonts w:cs="Arial"/>
              </w:rPr>
              <w:lastRenderedPageBreak/>
              <w:t>Scottish Transmission System</w:t>
            </w:r>
          </w:p>
        </w:tc>
        <w:tc>
          <w:tcPr>
            <w:tcW w:w="6634" w:type="dxa"/>
          </w:tcPr>
          <w:p w14:paraId="78AAAC1A" w14:textId="22CCEEEC" w:rsidR="00284A6A" w:rsidRPr="007E0B31" w:rsidRDefault="00284A6A" w:rsidP="00284A6A">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284A6A" w:rsidRPr="007E0B31" w14:paraId="51287B91" w14:textId="77777777" w:rsidTr="2F419186">
        <w:trPr>
          <w:cantSplit/>
        </w:trPr>
        <w:tc>
          <w:tcPr>
            <w:tcW w:w="2884" w:type="dxa"/>
          </w:tcPr>
          <w:p w14:paraId="06943FD9" w14:textId="77777777" w:rsidR="00284A6A" w:rsidRPr="007E0B31" w:rsidRDefault="00284A6A" w:rsidP="00284A6A">
            <w:pPr>
              <w:pStyle w:val="Arial11Bold"/>
              <w:rPr>
                <w:rFonts w:cs="Arial"/>
              </w:rPr>
            </w:pPr>
            <w:r w:rsidRPr="007E0B31">
              <w:rPr>
                <w:rFonts w:cs="Arial"/>
              </w:rPr>
              <w:t>Scottish User</w:t>
            </w:r>
          </w:p>
        </w:tc>
        <w:tc>
          <w:tcPr>
            <w:tcW w:w="6634" w:type="dxa"/>
          </w:tcPr>
          <w:p w14:paraId="00622B6C" w14:textId="77777777" w:rsidR="00284A6A" w:rsidRPr="007E0B31" w:rsidRDefault="00284A6A" w:rsidP="00284A6A">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284A6A" w:rsidRPr="007E0B31" w14:paraId="3C0B3E03" w14:textId="77777777" w:rsidTr="2F419186">
        <w:trPr>
          <w:cantSplit/>
        </w:trPr>
        <w:tc>
          <w:tcPr>
            <w:tcW w:w="2884" w:type="dxa"/>
          </w:tcPr>
          <w:p w14:paraId="0790467A" w14:textId="0FEE74A2" w:rsidR="00284A6A" w:rsidRPr="007E0B31" w:rsidRDefault="00284A6A" w:rsidP="00284A6A">
            <w:pPr>
              <w:pStyle w:val="Arial11Bold"/>
              <w:rPr>
                <w:rFonts w:cs="Arial"/>
              </w:rPr>
            </w:pPr>
            <w:r>
              <w:rPr>
                <w:rFonts w:cs="Arial"/>
              </w:rPr>
              <w:t>Secondary BM Unit</w:t>
            </w:r>
          </w:p>
        </w:tc>
        <w:tc>
          <w:tcPr>
            <w:tcW w:w="6634" w:type="dxa"/>
          </w:tcPr>
          <w:p w14:paraId="44EC65D4" w14:textId="2371A3C1" w:rsidR="00284A6A" w:rsidRPr="007E0B31" w:rsidRDefault="00284A6A" w:rsidP="00284A6A">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284A6A" w:rsidRPr="007E0B31" w14:paraId="76062AB2" w14:textId="77777777" w:rsidTr="2F419186">
        <w:trPr>
          <w:cantSplit/>
        </w:trPr>
        <w:tc>
          <w:tcPr>
            <w:tcW w:w="2884" w:type="dxa"/>
          </w:tcPr>
          <w:p w14:paraId="19193F66" w14:textId="77777777" w:rsidR="00284A6A" w:rsidRPr="007E0B31" w:rsidRDefault="00284A6A" w:rsidP="00284A6A">
            <w:pPr>
              <w:pStyle w:val="Arial11Bold"/>
              <w:rPr>
                <w:rFonts w:cs="Arial"/>
              </w:rPr>
            </w:pPr>
            <w:r w:rsidRPr="007E0B31">
              <w:rPr>
                <w:rFonts w:cs="Arial"/>
              </w:rPr>
              <w:t>Secondary Response</w:t>
            </w:r>
          </w:p>
        </w:tc>
        <w:tc>
          <w:tcPr>
            <w:tcW w:w="6634" w:type="dxa"/>
          </w:tcPr>
          <w:p w14:paraId="78A1E61F" w14:textId="77777777" w:rsidR="00284A6A" w:rsidRPr="007E0B31" w:rsidRDefault="00284A6A" w:rsidP="00284A6A">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284A6A" w:rsidRPr="007E0B31" w14:paraId="564540DA" w14:textId="77777777" w:rsidTr="2F419186">
        <w:trPr>
          <w:cantSplit/>
        </w:trPr>
        <w:tc>
          <w:tcPr>
            <w:tcW w:w="2884" w:type="dxa"/>
          </w:tcPr>
          <w:p w14:paraId="65A0DD2E" w14:textId="77777777" w:rsidR="00284A6A" w:rsidRPr="007E0B31" w:rsidRDefault="00284A6A" w:rsidP="00284A6A">
            <w:pPr>
              <w:pStyle w:val="Arial11Bold"/>
              <w:rPr>
                <w:rFonts w:cs="Arial"/>
              </w:rPr>
            </w:pPr>
            <w:r w:rsidRPr="007E0B31">
              <w:rPr>
                <w:rFonts w:cs="Arial"/>
              </w:rPr>
              <w:t>Secretary of State</w:t>
            </w:r>
          </w:p>
        </w:tc>
        <w:tc>
          <w:tcPr>
            <w:tcW w:w="6634" w:type="dxa"/>
          </w:tcPr>
          <w:p w14:paraId="67522AEA" w14:textId="77777777" w:rsidR="00284A6A" w:rsidRPr="007E0B31" w:rsidRDefault="00284A6A" w:rsidP="00284A6A">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284A6A" w:rsidRPr="007E0B31" w14:paraId="240349FB" w14:textId="77777777" w:rsidTr="2F419186">
        <w:trPr>
          <w:cantSplit/>
        </w:trPr>
        <w:tc>
          <w:tcPr>
            <w:tcW w:w="2884" w:type="dxa"/>
          </w:tcPr>
          <w:p w14:paraId="39D5CFF9" w14:textId="77777777" w:rsidR="00284A6A" w:rsidRPr="007E0B31" w:rsidRDefault="00284A6A" w:rsidP="00284A6A">
            <w:pPr>
              <w:pStyle w:val="Arial11Bold"/>
              <w:rPr>
                <w:rFonts w:cs="Arial"/>
              </w:rPr>
            </w:pPr>
            <w:r w:rsidRPr="007E0B31">
              <w:rPr>
                <w:rFonts w:cs="Arial"/>
              </w:rPr>
              <w:t>Secured Event</w:t>
            </w:r>
          </w:p>
        </w:tc>
        <w:tc>
          <w:tcPr>
            <w:tcW w:w="6634" w:type="dxa"/>
          </w:tcPr>
          <w:p w14:paraId="5A98690F"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284A6A" w:rsidRPr="007E0B31" w14:paraId="646622AD" w14:textId="77777777" w:rsidTr="2F419186">
        <w:trPr>
          <w:cantSplit/>
        </w:trPr>
        <w:tc>
          <w:tcPr>
            <w:tcW w:w="2884" w:type="dxa"/>
          </w:tcPr>
          <w:p w14:paraId="2D39DA62" w14:textId="77777777" w:rsidR="00284A6A" w:rsidRPr="007E0B31" w:rsidRDefault="00284A6A" w:rsidP="00284A6A">
            <w:pPr>
              <w:pStyle w:val="Arial11Bold"/>
              <w:rPr>
                <w:rFonts w:cs="Arial"/>
              </w:rPr>
            </w:pPr>
            <w:r w:rsidRPr="007E0B31">
              <w:rPr>
                <w:rFonts w:cs="Arial"/>
              </w:rPr>
              <w:t>Security and Quality of Supply Standard (SQSS)</w:t>
            </w:r>
          </w:p>
        </w:tc>
        <w:tc>
          <w:tcPr>
            <w:tcW w:w="6634" w:type="dxa"/>
          </w:tcPr>
          <w:p w14:paraId="1F7B9DEC" w14:textId="31796422" w:rsidR="00284A6A" w:rsidRPr="007E0B31" w:rsidRDefault="00284A6A" w:rsidP="00284A6A">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and the </w:t>
            </w:r>
            <w:r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284A6A" w:rsidRPr="007E0B31" w14:paraId="6D1F96AD" w14:textId="77777777" w:rsidTr="2F419186">
        <w:trPr>
          <w:cantSplit/>
        </w:trPr>
        <w:tc>
          <w:tcPr>
            <w:tcW w:w="2884" w:type="dxa"/>
          </w:tcPr>
          <w:p w14:paraId="3D4D2CAD" w14:textId="77777777" w:rsidR="00284A6A" w:rsidRPr="007E0B31" w:rsidRDefault="00284A6A" w:rsidP="00284A6A">
            <w:pPr>
              <w:pStyle w:val="Arial11Bold"/>
              <w:rPr>
                <w:rFonts w:cs="Arial"/>
              </w:rPr>
            </w:pPr>
            <w:r w:rsidRPr="007E0B31">
              <w:rPr>
                <w:rFonts w:cs="Arial"/>
              </w:rPr>
              <w:t>Self-Governance Criteria</w:t>
            </w:r>
          </w:p>
        </w:tc>
        <w:tc>
          <w:tcPr>
            <w:tcW w:w="6634" w:type="dxa"/>
          </w:tcPr>
          <w:p w14:paraId="54B7BCEB" w14:textId="77777777" w:rsidR="00284A6A" w:rsidRPr="007E0B31" w:rsidRDefault="00284A6A" w:rsidP="00284A6A">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284A6A" w:rsidRPr="007E0B31" w:rsidRDefault="00284A6A" w:rsidP="00284A6A">
            <w:pPr>
              <w:pStyle w:val="TableArial11"/>
              <w:numPr>
                <w:ilvl w:val="0"/>
                <w:numId w:val="8"/>
              </w:numPr>
              <w:rPr>
                <w:rFonts w:cs="Arial"/>
              </w:rPr>
            </w:pPr>
            <w:r w:rsidRPr="007E0B31">
              <w:rPr>
                <w:rFonts w:cs="Arial"/>
              </w:rPr>
              <w:t>is unlikely to have a material effect on:</w:t>
            </w:r>
          </w:p>
          <w:p w14:paraId="0AFA7F7C" w14:textId="77777777" w:rsidR="00284A6A" w:rsidRPr="007E0B31" w:rsidRDefault="00284A6A" w:rsidP="00284A6A">
            <w:pPr>
              <w:pStyle w:val="TableArial11"/>
              <w:numPr>
                <w:ilvl w:val="0"/>
                <w:numId w:val="9"/>
              </w:numPr>
              <w:rPr>
                <w:rFonts w:cs="Arial"/>
              </w:rPr>
            </w:pPr>
            <w:r w:rsidRPr="007E0B31">
              <w:rPr>
                <w:rFonts w:cs="Arial"/>
              </w:rPr>
              <w:t>existing or future electricity consumers; and</w:t>
            </w:r>
          </w:p>
          <w:p w14:paraId="46F9696D" w14:textId="29B1C8A6" w:rsidR="00284A6A" w:rsidRPr="007E0B31" w:rsidRDefault="00284A6A" w:rsidP="00284A6A">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284A6A" w:rsidRPr="007E0B31" w:rsidRDefault="00284A6A" w:rsidP="00284A6A">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284A6A" w:rsidRPr="007E0B31" w:rsidRDefault="00284A6A" w:rsidP="00284A6A">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284A6A" w:rsidRPr="007E0B31" w:rsidRDefault="00284A6A" w:rsidP="00284A6A">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284A6A" w:rsidRPr="00612E81" w:rsidRDefault="00284A6A" w:rsidP="00284A6A">
            <w:pPr>
              <w:pStyle w:val="TableArial11"/>
              <w:numPr>
                <w:ilvl w:val="0"/>
                <w:numId w:val="8"/>
              </w:numPr>
              <w:rPr>
                <w:rFonts w:cs="Arial"/>
              </w:rPr>
            </w:pPr>
            <w:r w:rsidRPr="00612E81">
              <w:rPr>
                <w:rFonts w:cs="Arial"/>
              </w:rPr>
              <w:t>is unlikely to discriminate between different classes of Users.</w:t>
            </w:r>
          </w:p>
          <w:p w14:paraId="766072C3" w14:textId="0AB255AC" w:rsidR="00284A6A" w:rsidRPr="007E0B31" w:rsidRDefault="00284A6A" w:rsidP="00284A6A">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284A6A" w:rsidRPr="007E0B31" w14:paraId="519D0516" w14:textId="77777777" w:rsidTr="2F419186">
        <w:trPr>
          <w:cantSplit/>
        </w:trPr>
        <w:tc>
          <w:tcPr>
            <w:tcW w:w="2884" w:type="dxa"/>
          </w:tcPr>
          <w:p w14:paraId="6FE46427" w14:textId="77777777" w:rsidR="00284A6A" w:rsidRPr="007E0B31" w:rsidRDefault="00284A6A" w:rsidP="00284A6A">
            <w:pPr>
              <w:pStyle w:val="Arial11Bold"/>
              <w:rPr>
                <w:rFonts w:cs="Arial"/>
              </w:rPr>
            </w:pPr>
            <w:r w:rsidRPr="007E0B31">
              <w:rPr>
                <w:rFonts w:cs="Arial"/>
              </w:rPr>
              <w:lastRenderedPageBreak/>
              <w:t>Self-Governance Modifications</w:t>
            </w:r>
          </w:p>
        </w:tc>
        <w:tc>
          <w:tcPr>
            <w:tcW w:w="6634" w:type="dxa"/>
          </w:tcPr>
          <w:p w14:paraId="27E32F5F" w14:textId="77777777" w:rsidR="00284A6A" w:rsidRPr="007E0B31" w:rsidRDefault="00284A6A" w:rsidP="00284A6A">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284A6A" w:rsidRPr="007E0B31" w14:paraId="6A0ED69B" w14:textId="77777777" w:rsidTr="2F419186">
        <w:trPr>
          <w:cantSplit/>
        </w:trPr>
        <w:tc>
          <w:tcPr>
            <w:tcW w:w="2884" w:type="dxa"/>
          </w:tcPr>
          <w:p w14:paraId="0FD8F1F7" w14:textId="77777777" w:rsidR="00284A6A" w:rsidRPr="007E0B31" w:rsidRDefault="00284A6A" w:rsidP="00284A6A">
            <w:pPr>
              <w:pStyle w:val="Arial11Bold"/>
              <w:rPr>
                <w:rFonts w:cs="Arial"/>
              </w:rPr>
            </w:pPr>
            <w:r w:rsidRPr="007E0B31">
              <w:rPr>
                <w:rFonts w:cs="Arial"/>
              </w:rPr>
              <w:t>Self-Governance Statement</w:t>
            </w:r>
          </w:p>
        </w:tc>
        <w:tc>
          <w:tcPr>
            <w:tcW w:w="6634" w:type="dxa"/>
          </w:tcPr>
          <w:p w14:paraId="10C74376" w14:textId="77777777" w:rsidR="00284A6A" w:rsidRPr="007E0B31" w:rsidRDefault="00284A6A" w:rsidP="00284A6A">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284A6A" w:rsidRPr="007E0B31" w:rsidRDefault="00284A6A" w:rsidP="00284A6A">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284A6A" w:rsidRPr="007E0B31" w:rsidRDefault="00284A6A" w:rsidP="00284A6A">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284A6A" w:rsidRPr="007E0B31" w14:paraId="136D3FE1" w14:textId="77777777" w:rsidTr="2F419186">
        <w:trPr>
          <w:cantSplit/>
        </w:trPr>
        <w:tc>
          <w:tcPr>
            <w:tcW w:w="2884" w:type="dxa"/>
          </w:tcPr>
          <w:p w14:paraId="564BE747" w14:textId="77777777" w:rsidR="00284A6A" w:rsidRPr="007E0B31" w:rsidRDefault="00284A6A" w:rsidP="00284A6A">
            <w:pPr>
              <w:pStyle w:val="Arial11Bold"/>
              <w:rPr>
                <w:rFonts w:cs="Arial"/>
              </w:rPr>
            </w:pPr>
            <w:r w:rsidRPr="007E0B31">
              <w:rPr>
                <w:rFonts w:cs="Arial"/>
              </w:rPr>
              <w:t>Setpoint Voltage</w:t>
            </w:r>
          </w:p>
        </w:tc>
        <w:tc>
          <w:tcPr>
            <w:tcW w:w="6634" w:type="dxa"/>
          </w:tcPr>
          <w:p w14:paraId="38F46902" w14:textId="77777777" w:rsidR="00284A6A" w:rsidRPr="007E0B31" w:rsidRDefault="00284A6A" w:rsidP="00284A6A">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284A6A" w:rsidRPr="007E0B31" w14:paraId="2C5B1DCD" w14:textId="77777777" w:rsidTr="2F419186">
        <w:trPr>
          <w:cantSplit/>
        </w:trPr>
        <w:tc>
          <w:tcPr>
            <w:tcW w:w="2884" w:type="dxa"/>
          </w:tcPr>
          <w:p w14:paraId="61385F85" w14:textId="77777777" w:rsidR="00284A6A" w:rsidRPr="007E0B31" w:rsidRDefault="00284A6A" w:rsidP="00284A6A">
            <w:pPr>
              <w:pStyle w:val="Arial11Bold"/>
              <w:rPr>
                <w:rFonts w:cs="Arial"/>
              </w:rPr>
            </w:pPr>
            <w:r w:rsidRPr="007E0B31">
              <w:rPr>
                <w:rFonts w:cs="Arial"/>
              </w:rPr>
              <w:t>Settlement Period</w:t>
            </w:r>
          </w:p>
        </w:tc>
        <w:tc>
          <w:tcPr>
            <w:tcW w:w="6634" w:type="dxa"/>
          </w:tcPr>
          <w:p w14:paraId="4AB567C7" w14:textId="77777777" w:rsidR="00284A6A" w:rsidRPr="007E0B31" w:rsidRDefault="00284A6A" w:rsidP="00284A6A">
            <w:pPr>
              <w:pStyle w:val="TableArial11"/>
              <w:rPr>
                <w:rFonts w:cs="Arial"/>
              </w:rPr>
            </w:pPr>
            <w:r w:rsidRPr="007E0B31">
              <w:rPr>
                <w:rFonts w:cs="Arial"/>
              </w:rPr>
              <w:t>A period of 30 minutes ending on the hour and half-hour in each hour during a day.</w:t>
            </w:r>
          </w:p>
        </w:tc>
      </w:tr>
      <w:tr w:rsidR="00284A6A" w:rsidRPr="007E0B31" w14:paraId="2C952150" w14:textId="77777777" w:rsidTr="2F419186">
        <w:trPr>
          <w:cantSplit/>
        </w:trPr>
        <w:tc>
          <w:tcPr>
            <w:tcW w:w="2884" w:type="dxa"/>
          </w:tcPr>
          <w:p w14:paraId="3E931984" w14:textId="39850ADE" w:rsidR="00284A6A" w:rsidRPr="007E0B31" w:rsidRDefault="00284A6A" w:rsidP="00284A6A">
            <w:pPr>
              <w:pStyle w:val="Arial11Bold"/>
              <w:rPr>
                <w:rFonts w:cs="Arial"/>
              </w:rPr>
            </w:pPr>
          </w:p>
        </w:tc>
        <w:tc>
          <w:tcPr>
            <w:tcW w:w="6634" w:type="dxa"/>
          </w:tcPr>
          <w:p w14:paraId="2C46A0D7" w14:textId="229F6998" w:rsidR="00284A6A" w:rsidRPr="007E0B31" w:rsidRDefault="00284A6A" w:rsidP="00284A6A">
            <w:pPr>
              <w:pStyle w:val="TableArial11"/>
              <w:rPr>
                <w:rFonts w:cs="Arial"/>
              </w:rPr>
            </w:pPr>
          </w:p>
        </w:tc>
      </w:tr>
      <w:tr w:rsidR="00284A6A" w:rsidRPr="007E0B31" w14:paraId="6A64B863" w14:textId="77777777" w:rsidTr="2F419186">
        <w:trPr>
          <w:cantSplit/>
        </w:trPr>
        <w:tc>
          <w:tcPr>
            <w:tcW w:w="2884" w:type="dxa"/>
          </w:tcPr>
          <w:p w14:paraId="702BBF4B" w14:textId="77777777" w:rsidR="00284A6A" w:rsidRPr="007E0B31" w:rsidRDefault="00284A6A" w:rsidP="00284A6A">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284A6A" w:rsidRPr="007E0B31" w:rsidRDefault="00284A6A" w:rsidP="00284A6A">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284A6A" w:rsidRPr="007E0B31" w14:paraId="510136CA" w14:textId="77777777" w:rsidTr="2F419186">
        <w:trPr>
          <w:cantSplit/>
        </w:trPr>
        <w:tc>
          <w:tcPr>
            <w:tcW w:w="2884" w:type="dxa"/>
          </w:tcPr>
          <w:p w14:paraId="35028F39" w14:textId="77777777" w:rsidR="00284A6A" w:rsidRPr="007E0B31" w:rsidRDefault="00284A6A" w:rsidP="00284A6A">
            <w:pPr>
              <w:pStyle w:val="Arial11Bold"/>
              <w:rPr>
                <w:rFonts w:cs="Arial"/>
                <w:lang w:val="en-US"/>
              </w:rPr>
            </w:pPr>
            <w:r w:rsidRPr="007E0B31">
              <w:rPr>
                <w:rFonts w:cs="Arial"/>
                <w:lang w:val="en-US"/>
              </w:rPr>
              <w:t>SHETL</w:t>
            </w:r>
          </w:p>
        </w:tc>
        <w:tc>
          <w:tcPr>
            <w:tcW w:w="6634" w:type="dxa"/>
          </w:tcPr>
          <w:p w14:paraId="3E3D4EB4" w14:textId="77777777" w:rsidR="00284A6A" w:rsidRPr="007E0B31" w:rsidRDefault="00284A6A" w:rsidP="00284A6A">
            <w:pPr>
              <w:pStyle w:val="TableArial11"/>
              <w:rPr>
                <w:rFonts w:cs="Arial"/>
              </w:rPr>
            </w:pPr>
            <w:r w:rsidRPr="007E0B31">
              <w:rPr>
                <w:rFonts w:cs="Arial"/>
              </w:rPr>
              <w:t>Scottish Hydro-Electric Transmission Limited</w:t>
            </w:r>
            <w:r>
              <w:rPr>
                <w:rFonts w:cs="Arial"/>
              </w:rPr>
              <w:t>.</w:t>
            </w:r>
          </w:p>
        </w:tc>
      </w:tr>
      <w:tr w:rsidR="00284A6A" w:rsidRPr="007E0B31" w14:paraId="67FED673" w14:textId="77777777" w:rsidTr="2F419186">
        <w:trPr>
          <w:cantSplit/>
        </w:trPr>
        <w:tc>
          <w:tcPr>
            <w:tcW w:w="2884" w:type="dxa"/>
          </w:tcPr>
          <w:p w14:paraId="369FD6B3" w14:textId="77777777" w:rsidR="00284A6A" w:rsidRPr="007E0B31" w:rsidRDefault="00284A6A" w:rsidP="00284A6A">
            <w:pPr>
              <w:pStyle w:val="Arial11Bold"/>
              <w:rPr>
                <w:rFonts w:cs="Arial"/>
              </w:rPr>
            </w:pPr>
            <w:r w:rsidRPr="007E0B31">
              <w:rPr>
                <w:rFonts w:cs="Arial"/>
              </w:rPr>
              <w:t>Shutdown</w:t>
            </w:r>
          </w:p>
        </w:tc>
        <w:tc>
          <w:tcPr>
            <w:tcW w:w="6634" w:type="dxa"/>
          </w:tcPr>
          <w:p w14:paraId="6E389810" w14:textId="39840711" w:rsidR="00284A6A" w:rsidRPr="000B675D" w:rsidRDefault="00284A6A" w:rsidP="00284A6A">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284A6A" w:rsidRPr="00105C6E" w:rsidRDefault="00284A6A" w:rsidP="00284A6A">
            <w:pPr>
              <w:pStyle w:val="Default"/>
              <w:jc w:val="both"/>
              <w:rPr>
                <w:sz w:val="20"/>
                <w:szCs w:val="20"/>
              </w:rPr>
            </w:pPr>
          </w:p>
          <w:p w14:paraId="15309EA0" w14:textId="77777777" w:rsidR="00284A6A" w:rsidRDefault="00284A6A" w:rsidP="00284A6A">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284A6A" w:rsidRDefault="00284A6A" w:rsidP="00284A6A">
            <w:pPr>
              <w:pStyle w:val="Default"/>
              <w:jc w:val="both"/>
              <w:rPr>
                <w:sz w:val="20"/>
                <w:szCs w:val="20"/>
              </w:rPr>
            </w:pPr>
          </w:p>
          <w:p w14:paraId="6125EFD5" w14:textId="77777777" w:rsidR="00284A6A" w:rsidRDefault="00284A6A" w:rsidP="00284A6A">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284A6A" w:rsidRPr="002A73E9" w:rsidRDefault="00284A6A" w:rsidP="00284A6A">
            <w:pPr>
              <w:pStyle w:val="Default"/>
              <w:jc w:val="both"/>
              <w:rPr>
                <w:sz w:val="20"/>
              </w:rPr>
            </w:pPr>
          </w:p>
        </w:tc>
      </w:tr>
      <w:tr w:rsidR="00284A6A" w:rsidRPr="007E0B31" w14:paraId="7BC2DAF6" w14:textId="77777777" w:rsidTr="2F419186">
        <w:trPr>
          <w:cantSplit/>
        </w:trPr>
        <w:tc>
          <w:tcPr>
            <w:tcW w:w="2884" w:type="dxa"/>
          </w:tcPr>
          <w:p w14:paraId="3675FAA8" w14:textId="77777777" w:rsidR="00284A6A" w:rsidRPr="007E0B31" w:rsidRDefault="00284A6A" w:rsidP="00284A6A">
            <w:pPr>
              <w:pStyle w:val="Arial11Bold"/>
              <w:rPr>
                <w:rFonts w:cs="Arial"/>
                <w:lang w:val="en-US"/>
              </w:rPr>
            </w:pPr>
            <w:r w:rsidRPr="007E0B31">
              <w:rPr>
                <w:rFonts w:cs="Arial"/>
                <w:lang w:val="en-US"/>
              </w:rPr>
              <w:t>Significant Code Review</w:t>
            </w:r>
          </w:p>
        </w:tc>
        <w:tc>
          <w:tcPr>
            <w:tcW w:w="6634" w:type="dxa"/>
          </w:tcPr>
          <w:p w14:paraId="671DC2B0" w14:textId="77777777" w:rsidR="00284A6A" w:rsidRPr="007E0B31" w:rsidRDefault="00284A6A" w:rsidP="00284A6A">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284A6A" w:rsidRPr="007E0B31" w14:paraId="1B5DF07B" w14:textId="77777777" w:rsidTr="2F419186">
        <w:trPr>
          <w:cantSplit/>
          <w:trHeight w:val="844"/>
        </w:trPr>
        <w:tc>
          <w:tcPr>
            <w:tcW w:w="2884" w:type="dxa"/>
          </w:tcPr>
          <w:p w14:paraId="7D570753" w14:textId="77777777" w:rsidR="00284A6A" w:rsidRPr="007E0B31" w:rsidRDefault="00284A6A" w:rsidP="00284A6A">
            <w:pPr>
              <w:pStyle w:val="Arial11Bold"/>
              <w:rPr>
                <w:rFonts w:cs="Arial"/>
                <w:lang w:val="en-US"/>
              </w:rPr>
            </w:pPr>
            <w:r w:rsidRPr="007E0B31">
              <w:rPr>
                <w:rFonts w:cs="Arial"/>
                <w:lang w:val="en-US"/>
              </w:rPr>
              <w:t>Significant Code Review Phase</w:t>
            </w:r>
          </w:p>
        </w:tc>
        <w:tc>
          <w:tcPr>
            <w:tcW w:w="6634" w:type="dxa"/>
          </w:tcPr>
          <w:p w14:paraId="0EC0F404" w14:textId="77777777" w:rsidR="00284A6A" w:rsidRPr="007E0B31" w:rsidRDefault="00284A6A" w:rsidP="00284A6A">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284A6A" w:rsidRPr="007E0B31" w14:paraId="5ADB841A" w14:textId="77777777" w:rsidTr="2F419186">
        <w:trPr>
          <w:cantSplit/>
          <w:trHeight w:val="391"/>
        </w:trPr>
        <w:tc>
          <w:tcPr>
            <w:tcW w:w="2884" w:type="dxa"/>
          </w:tcPr>
          <w:p w14:paraId="7F34926A" w14:textId="77777777" w:rsidR="00284A6A" w:rsidRPr="005A3DF9" w:rsidRDefault="00284A6A" w:rsidP="00284A6A">
            <w:pPr>
              <w:rPr>
                <w:b/>
                <w:bCs/>
              </w:rPr>
            </w:pPr>
            <w:r w:rsidRPr="005A3DF9">
              <w:rPr>
                <w:b/>
                <w:bCs/>
              </w:rPr>
              <w:t>Significant Event</w:t>
            </w:r>
          </w:p>
        </w:tc>
        <w:tc>
          <w:tcPr>
            <w:tcW w:w="6634" w:type="dxa"/>
          </w:tcPr>
          <w:p w14:paraId="1EE1E359" w14:textId="77777777" w:rsidR="00284A6A" w:rsidRPr="005A3DF9" w:rsidRDefault="00284A6A" w:rsidP="00284A6A">
            <w:r w:rsidRPr="005A3DF9">
              <w:t xml:space="preserve">An </w:t>
            </w:r>
            <w:r w:rsidRPr="005A3DF9">
              <w:rPr>
                <w:b/>
                <w:bCs/>
              </w:rPr>
              <w:t>Event</w:t>
            </w:r>
            <w:r w:rsidRPr="005A3DF9">
              <w:t>, as defined in OC3.4.1.</w:t>
            </w:r>
          </w:p>
        </w:tc>
      </w:tr>
      <w:tr w:rsidR="00284A6A" w:rsidRPr="007E0B31" w14:paraId="1BEA81BE" w14:textId="77777777" w:rsidTr="2F419186">
        <w:trPr>
          <w:cantSplit/>
        </w:trPr>
        <w:tc>
          <w:tcPr>
            <w:tcW w:w="2884" w:type="dxa"/>
          </w:tcPr>
          <w:p w14:paraId="7DDF6CE8" w14:textId="77777777" w:rsidR="00284A6A" w:rsidRPr="007E0B31" w:rsidRDefault="00284A6A" w:rsidP="00284A6A">
            <w:pPr>
              <w:pStyle w:val="Arial11Bold"/>
              <w:rPr>
                <w:rFonts w:cs="Arial"/>
              </w:rPr>
            </w:pPr>
            <w:r w:rsidRPr="007E0B31">
              <w:rPr>
                <w:rFonts w:cs="Arial"/>
              </w:rPr>
              <w:lastRenderedPageBreak/>
              <w:t>Significant Incident</w:t>
            </w:r>
          </w:p>
        </w:tc>
        <w:tc>
          <w:tcPr>
            <w:tcW w:w="6634" w:type="dxa"/>
          </w:tcPr>
          <w:p w14:paraId="7F61F265" w14:textId="77777777" w:rsidR="00284A6A" w:rsidRPr="007E0B31" w:rsidRDefault="00284A6A" w:rsidP="00284A6A">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284A6A" w:rsidRPr="007E0B31" w14:paraId="3E055DF2" w14:textId="77777777" w:rsidTr="2F419186">
        <w:trPr>
          <w:cantSplit/>
        </w:trPr>
        <w:tc>
          <w:tcPr>
            <w:tcW w:w="2884" w:type="dxa"/>
          </w:tcPr>
          <w:p w14:paraId="0E800888" w14:textId="77777777" w:rsidR="00284A6A" w:rsidRPr="007E0B31" w:rsidRDefault="00284A6A" w:rsidP="00284A6A">
            <w:pPr>
              <w:pStyle w:val="Arial11Bold"/>
              <w:rPr>
                <w:rFonts w:cs="Arial"/>
              </w:rPr>
            </w:pPr>
            <w:r w:rsidRPr="007E0B31">
              <w:rPr>
                <w:rFonts w:cs="Arial"/>
              </w:rPr>
              <w:t>Simultaneous Tap Change</w:t>
            </w:r>
          </w:p>
        </w:tc>
        <w:tc>
          <w:tcPr>
            <w:tcW w:w="6634" w:type="dxa"/>
          </w:tcPr>
          <w:p w14:paraId="60D3F25A" w14:textId="2377F85E" w:rsidR="00284A6A" w:rsidRPr="007E0B31" w:rsidRDefault="00284A6A" w:rsidP="00284A6A">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284A6A" w:rsidRPr="007E0B31" w14:paraId="328E6979" w14:textId="77777777" w:rsidTr="2F419186">
        <w:trPr>
          <w:cantSplit/>
        </w:trPr>
        <w:tc>
          <w:tcPr>
            <w:tcW w:w="2884" w:type="dxa"/>
          </w:tcPr>
          <w:p w14:paraId="7DB29454" w14:textId="260E372C" w:rsidR="00284A6A" w:rsidRPr="009A551F" w:rsidRDefault="00284A6A" w:rsidP="00284A6A">
            <w:pPr>
              <w:pStyle w:val="Arial11Bold"/>
              <w:rPr>
                <w:rFonts w:cs="Arial"/>
              </w:rPr>
            </w:pPr>
            <w:r w:rsidRPr="009A551F">
              <w:rPr>
                <w:lang w:val="en-US"/>
              </w:rPr>
              <w:t>Single Intraday Coupling</w:t>
            </w:r>
          </w:p>
        </w:tc>
        <w:tc>
          <w:tcPr>
            <w:tcW w:w="6634" w:type="dxa"/>
          </w:tcPr>
          <w:p w14:paraId="46F14FC7" w14:textId="686B1D19" w:rsidR="00284A6A" w:rsidRPr="009A551F" w:rsidRDefault="00284A6A" w:rsidP="00284A6A">
            <w:pPr>
              <w:pStyle w:val="TableArial11"/>
              <w:rPr>
                <w:rFonts w:cs="Arial"/>
              </w:rPr>
            </w:pPr>
            <w:r w:rsidRPr="009A551F">
              <w:t>The continuous process where collected orders are matched and cross-zonal capacity is allocated simultaneously for different bidding zones in the intraday market.</w:t>
            </w:r>
          </w:p>
        </w:tc>
      </w:tr>
      <w:tr w:rsidR="00284A6A" w:rsidRPr="007E0B31" w14:paraId="5AFB48FD" w14:textId="77777777" w:rsidTr="2F419186">
        <w:trPr>
          <w:cantSplit/>
        </w:trPr>
        <w:tc>
          <w:tcPr>
            <w:tcW w:w="2884" w:type="dxa"/>
          </w:tcPr>
          <w:p w14:paraId="6EF1D6A4" w14:textId="77777777" w:rsidR="00284A6A" w:rsidRPr="007E0B31" w:rsidRDefault="00284A6A" w:rsidP="00284A6A">
            <w:pPr>
              <w:pStyle w:val="Arial11Bold"/>
              <w:rPr>
                <w:rFonts w:cs="Arial"/>
              </w:rPr>
            </w:pPr>
            <w:r w:rsidRPr="007E0B31">
              <w:rPr>
                <w:rFonts w:cs="Arial"/>
              </w:rPr>
              <w:t>Single Line Diagram</w:t>
            </w:r>
          </w:p>
        </w:tc>
        <w:tc>
          <w:tcPr>
            <w:tcW w:w="6634" w:type="dxa"/>
          </w:tcPr>
          <w:p w14:paraId="4EC44797" w14:textId="77777777" w:rsidR="00284A6A" w:rsidRPr="007E0B31" w:rsidRDefault="00284A6A" w:rsidP="00284A6A">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284A6A" w:rsidRPr="007E0B31" w14:paraId="465C7113" w14:textId="77777777" w:rsidTr="2F419186">
        <w:trPr>
          <w:cantSplit/>
        </w:trPr>
        <w:tc>
          <w:tcPr>
            <w:tcW w:w="2884" w:type="dxa"/>
          </w:tcPr>
          <w:p w14:paraId="752C09A5" w14:textId="77777777" w:rsidR="00284A6A" w:rsidRPr="007E0B31" w:rsidRDefault="00284A6A" w:rsidP="00284A6A">
            <w:pPr>
              <w:pStyle w:val="Arial11Bold"/>
              <w:rPr>
                <w:rFonts w:cs="Arial"/>
              </w:rPr>
            </w:pPr>
            <w:r w:rsidRPr="007E0B31">
              <w:rPr>
                <w:rFonts w:cs="Arial"/>
              </w:rPr>
              <w:t>Single Point of Connection</w:t>
            </w:r>
          </w:p>
        </w:tc>
        <w:tc>
          <w:tcPr>
            <w:tcW w:w="6634" w:type="dxa"/>
          </w:tcPr>
          <w:p w14:paraId="357AE2D2" w14:textId="77777777" w:rsidR="00284A6A" w:rsidRPr="007E0B31" w:rsidRDefault="00284A6A" w:rsidP="00284A6A">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284A6A" w:rsidRPr="007E0B31" w14:paraId="6F54CDA0" w14:textId="77777777" w:rsidTr="2F419186">
        <w:trPr>
          <w:cantSplit/>
        </w:trPr>
        <w:tc>
          <w:tcPr>
            <w:tcW w:w="2884" w:type="dxa"/>
          </w:tcPr>
          <w:p w14:paraId="636AB71F" w14:textId="77777777" w:rsidR="00284A6A" w:rsidRPr="007E0B31" w:rsidRDefault="00284A6A" w:rsidP="00284A6A">
            <w:pPr>
              <w:pStyle w:val="Arial11Bold"/>
              <w:rPr>
                <w:rFonts w:cs="Arial"/>
              </w:rPr>
            </w:pPr>
            <w:r w:rsidRPr="007E0B31">
              <w:rPr>
                <w:rFonts w:cs="Arial"/>
              </w:rPr>
              <w:t>Site Common Drawings</w:t>
            </w:r>
          </w:p>
        </w:tc>
        <w:tc>
          <w:tcPr>
            <w:tcW w:w="6634" w:type="dxa"/>
          </w:tcPr>
          <w:p w14:paraId="10001C92" w14:textId="77777777" w:rsidR="00284A6A" w:rsidRPr="007E0B31" w:rsidRDefault="00284A6A" w:rsidP="00284A6A">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284A6A" w:rsidRPr="007E0B31" w14:paraId="5735D188" w14:textId="77777777" w:rsidTr="2F419186">
        <w:trPr>
          <w:cantSplit/>
        </w:trPr>
        <w:tc>
          <w:tcPr>
            <w:tcW w:w="2884" w:type="dxa"/>
          </w:tcPr>
          <w:p w14:paraId="236162FF" w14:textId="77777777" w:rsidR="00284A6A" w:rsidRPr="007E0B31" w:rsidRDefault="00284A6A" w:rsidP="00284A6A">
            <w:pPr>
              <w:pStyle w:val="Arial11Bold"/>
              <w:rPr>
                <w:rFonts w:cs="Arial"/>
              </w:rPr>
            </w:pPr>
            <w:r w:rsidRPr="007E0B31">
              <w:rPr>
                <w:rFonts w:cs="Arial"/>
              </w:rPr>
              <w:t xml:space="preserve">Site Responsibility Schedule </w:t>
            </w:r>
          </w:p>
        </w:tc>
        <w:tc>
          <w:tcPr>
            <w:tcW w:w="6634" w:type="dxa"/>
          </w:tcPr>
          <w:p w14:paraId="6A1F8B74" w14:textId="77777777" w:rsidR="00284A6A" w:rsidRPr="007E0B31" w:rsidRDefault="00284A6A" w:rsidP="00284A6A">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284A6A" w:rsidRPr="007E0B31" w14:paraId="45E94789" w14:textId="77777777" w:rsidTr="2F419186">
        <w:trPr>
          <w:cantSplit/>
        </w:trPr>
        <w:tc>
          <w:tcPr>
            <w:tcW w:w="2884" w:type="dxa"/>
          </w:tcPr>
          <w:p w14:paraId="46B439EE" w14:textId="77777777" w:rsidR="00284A6A" w:rsidRPr="007E0B31" w:rsidRDefault="00284A6A" w:rsidP="00284A6A">
            <w:pPr>
              <w:pStyle w:val="Arial11Bold"/>
              <w:rPr>
                <w:rFonts w:cs="Arial"/>
              </w:rPr>
            </w:pPr>
            <w:r w:rsidRPr="007E0B31">
              <w:rPr>
                <w:rFonts w:cs="Arial"/>
              </w:rPr>
              <w:t>Slope</w:t>
            </w:r>
          </w:p>
        </w:tc>
        <w:tc>
          <w:tcPr>
            <w:tcW w:w="6634" w:type="dxa"/>
          </w:tcPr>
          <w:p w14:paraId="0B1F2C0B" w14:textId="77777777" w:rsidR="00284A6A" w:rsidRPr="007E0B31" w:rsidRDefault="00284A6A" w:rsidP="00284A6A">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284A6A" w:rsidRPr="007E0B31" w14:paraId="37CB2940" w14:textId="77777777" w:rsidTr="2F419186">
        <w:trPr>
          <w:cantSplit/>
        </w:trPr>
        <w:tc>
          <w:tcPr>
            <w:tcW w:w="2884" w:type="dxa"/>
          </w:tcPr>
          <w:p w14:paraId="216A2CB0" w14:textId="77777777" w:rsidR="00284A6A" w:rsidRPr="007E0B31" w:rsidRDefault="00284A6A" w:rsidP="00284A6A">
            <w:pPr>
              <w:pStyle w:val="Arial11Bold"/>
              <w:rPr>
                <w:rFonts w:cs="Arial"/>
              </w:rPr>
            </w:pPr>
            <w:r w:rsidRPr="007E0B31">
              <w:rPr>
                <w:rFonts w:cs="Arial"/>
              </w:rPr>
              <w:t>Small Participant</w:t>
            </w:r>
          </w:p>
        </w:tc>
        <w:tc>
          <w:tcPr>
            <w:tcW w:w="6634" w:type="dxa"/>
          </w:tcPr>
          <w:p w14:paraId="01410E38" w14:textId="77777777" w:rsidR="00284A6A" w:rsidRPr="007E0B31" w:rsidRDefault="00284A6A" w:rsidP="00284A6A">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284A6A" w:rsidRPr="007E0B31" w14:paraId="1F395979" w14:textId="77777777" w:rsidTr="2F419186">
        <w:trPr>
          <w:cantSplit/>
        </w:trPr>
        <w:tc>
          <w:tcPr>
            <w:tcW w:w="2884" w:type="dxa"/>
          </w:tcPr>
          <w:p w14:paraId="07FA4ADB" w14:textId="77777777" w:rsidR="00284A6A" w:rsidRPr="007E0B31" w:rsidRDefault="00284A6A" w:rsidP="00284A6A">
            <w:pPr>
              <w:pStyle w:val="Arial11Bold"/>
              <w:rPr>
                <w:rFonts w:cs="Arial"/>
              </w:rPr>
            </w:pPr>
            <w:r w:rsidRPr="007E0B31">
              <w:rPr>
                <w:rFonts w:cs="Arial"/>
              </w:rPr>
              <w:lastRenderedPageBreak/>
              <w:t>Small Power Station</w:t>
            </w:r>
          </w:p>
        </w:tc>
        <w:tc>
          <w:tcPr>
            <w:tcW w:w="6634" w:type="dxa"/>
          </w:tcPr>
          <w:p w14:paraId="281660E4" w14:textId="77777777" w:rsidR="00284A6A" w:rsidRPr="007E0B31" w:rsidRDefault="00284A6A" w:rsidP="00284A6A">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directly connected to:</w:t>
            </w:r>
          </w:p>
          <w:p w14:paraId="13A62CE9" w14:textId="4218E8A6" w:rsidR="00284A6A" w:rsidRPr="007E0B31" w:rsidRDefault="00284A6A" w:rsidP="00284A6A">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284A6A" w:rsidRPr="007E0B31" w:rsidRDefault="00284A6A" w:rsidP="00284A6A">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284A6A" w:rsidRPr="007E0B31" w:rsidRDefault="00284A6A" w:rsidP="00284A6A">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284A6A" w:rsidRPr="007E0B31" w:rsidRDefault="00284A6A" w:rsidP="00284A6A">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284A6A" w:rsidRPr="007E0B31" w:rsidRDefault="00284A6A" w:rsidP="00284A6A">
            <w:pPr>
              <w:pStyle w:val="TableArial11"/>
              <w:ind w:left="567" w:hanging="567"/>
              <w:rPr>
                <w:rFonts w:cs="Arial"/>
              </w:rPr>
            </w:pPr>
            <w:r w:rsidRPr="007E0B31">
              <w:rPr>
                <w:rFonts w:cs="Arial"/>
              </w:rPr>
              <w:t>or,</w:t>
            </w:r>
          </w:p>
          <w:p w14:paraId="7EB0BBC3"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284A6A" w:rsidRPr="007E0B31" w:rsidRDefault="00284A6A" w:rsidP="00284A6A">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284A6A" w:rsidRPr="007E0B31" w:rsidRDefault="00284A6A" w:rsidP="00284A6A">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284A6A" w:rsidRPr="007E0B31" w:rsidRDefault="00284A6A" w:rsidP="00284A6A">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284A6A" w:rsidRPr="007E0B31" w:rsidRDefault="00284A6A" w:rsidP="00284A6A">
            <w:pPr>
              <w:pStyle w:val="TableArial11"/>
              <w:ind w:left="567" w:hanging="567"/>
              <w:rPr>
                <w:rFonts w:cs="Arial"/>
              </w:rPr>
            </w:pPr>
            <w:r w:rsidRPr="007E0B31">
              <w:rPr>
                <w:rFonts w:cs="Arial"/>
              </w:rPr>
              <w:t>or,</w:t>
            </w:r>
          </w:p>
          <w:p w14:paraId="6997783A"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284A6A" w:rsidRPr="007E0B31" w:rsidRDefault="00284A6A" w:rsidP="00284A6A">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284A6A" w:rsidRPr="007E0B31" w:rsidRDefault="00284A6A" w:rsidP="00284A6A">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284A6A" w:rsidRPr="007E0B31" w:rsidRDefault="00284A6A" w:rsidP="00284A6A">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284A6A" w:rsidRPr="007E0B31" w:rsidRDefault="00284A6A" w:rsidP="00284A6A">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284A6A" w:rsidRPr="007E0B31" w14:paraId="7573FBB9" w14:textId="77777777" w:rsidTr="2F419186">
        <w:trPr>
          <w:cantSplit/>
        </w:trPr>
        <w:tc>
          <w:tcPr>
            <w:tcW w:w="2884" w:type="dxa"/>
          </w:tcPr>
          <w:p w14:paraId="762A4B06" w14:textId="77777777" w:rsidR="00284A6A" w:rsidRPr="007E0B31" w:rsidRDefault="00284A6A" w:rsidP="00284A6A">
            <w:pPr>
              <w:pStyle w:val="Arial11Bold"/>
              <w:rPr>
                <w:rFonts w:cs="Arial"/>
              </w:rPr>
            </w:pPr>
            <w:r w:rsidRPr="007E0B31">
              <w:rPr>
                <w:rFonts w:cs="Arial"/>
              </w:rPr>
              <w:t>Speeder Motor Setting Range</w:t>
            </w:r>
          </w:p>
        </w:tc>
        <w:tc>
          <w:tcPr>
            <w:tcW w:w="6634" w:type="dxa"/>
          </w:tcPr>
          <w:p w14:paraId="4F8D293D" w14:textId="77777777" w:rsidR="00284A6A" w:rsidRPr="007E0B31" w:rsidRDefault="00284A6A" w:rsidP="00284A6A">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284A6A" w:rsidRPr="007E0B31" w14:paraId="04280D98" w14:textId="77777777" w:rsidTr="2F419186">
        <w:trPr>
          <w:cantSplit/>
        </w:trPr>
        <w:tc>
          <w:tcPr>
            <w:tcW w:w="2884" w:type="dxa"/>
          </w:tcPr>
          <w:p w14:paraId="7D8CDDFE" w14:textId="77777777" w:rsidR="00284A6A" w:rsidRPr="007E0B31" w:rsidRDefault="00284A6A" w:rsidP="00284A6A">
            <w:pPr>
              <w:pStyle w:val="Arial11Bold"/>
              <w:rPr>
                <w:rFonts w:cs="Arial"/>
              </w:rPr>
            </w:pPr>
            <w:r w:rsidRPr="007E0B31">
              <w:rPr>
                <w:rFonts w:cs="Arial"/>
              </w:rPr>
              <w:t>SPT</w:t>
            </w:r>
          </w:p>
        </w:tc>
        <w:tc>
          <w:tcPr>
            <w:tcW w:w="6634" w:type="dxa"/>
          </w:tcPr>
          <w:p w14:paraId="202D47CC" w14:textId="77777777" w:rsidR="00284A6A" w:rsidRPr="007E0B31" w:rsidRDefault="00284A6A" w:rsidP="00284A6A">
            <w:pPr>
              <w:pStyle w:val="TableArial11"/>
              <w:rPr>
                <w:rFonts w:cs="Arial"/>
              </w:rPr>
            </w:pPr>
            <w:r w:rsidRPr="007E0B31">
              <w:rPr>
                <w:rFonts w:cs="Arial"/>
              </w:rPr>
              <w:t>SP Transmission Limited</w:t>
            </w:r>
            <w:r>
              <w:rPr>
                <w:rFonts w:cs="Arial"/>
              </w:rPr>
              <w:t xml:space="preserve"> plc</w:t>
            </w:r>
          </w:p>
        </w:tc>
      </w:tr>
      <w:tr w:rsidR="00284A6A" w:rsidRPr="007E0B31" w14:paraId="2DA67376" w14:textId="77777777" w:rsidTr="2F419186">
        <w:trPr>
          <w:cantSplit/>
        </w:trPr>
        <w:tc>
          <w:tcPr>
            <w:tcW w:w="2884" w:type="dxa"/>
          </w:tcPr>
          <w:p w14:paraId="22F630E2" w14:textId="084D3F3B" w:rsidR="00284A6A" w:rsidRPr="004F1DF0" w:rsidRDefault="00284A6A" w:rsidP="00284A6A">
            <w:pPr>
              <w:rPr>
                <w:b/>
              </w:rPr>
            </w:pPr>
            <w:r w:rsidRPr="004F1DF0">
              <w:rPr>
                <w:rFonts w:cs="Arial"/>
                <w:b/>
              </w:rPr>
              <w:t>Standard Contract Terms</w:t>
            </w:r>
          </w:p>
        </w:tc>
        <w:tc>
          <w:tcPr>
            <w:tcW w:w="6634" w:type="dxa"/>
          </w:tcPr>
          <w:p w14:paraId="5D840AFD" w14:textId="4E3A5439" w:rsidR="00284A6A" w:rsidRPr="00DD7E1A" w:rsidRDefault="00284A6A" w:rsidP="00284A6A">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284A6A" w:rsidRPr="007E0B31" w14:paraId="67A0366B" w14:textId="77777777" w:rsidTr="2F419186">
        <w:trPr>
          <w:cantSplit/>
        </w:trPr>
        <w:tc>
          <w:tcPr>
            <w:tcW w:w="2884" w:type="dxa"/>
          </w:tcPr>
          <w:p w14:paraId="0F9E2157" w14:textId="5498E044" w:rsidR="00284A6A" w:rsidRDefault="00284A6A" w:rsidP="00284A6A">
            <w:pPr>
              <w:pStyle w:val="Arial11Bold"/>
              <w:rPr>
                <w:rFonts w:cs="Arial"/>
              </w:rPr>
            </w:pPr>
            <w:r w:rsidRPr="007E0B31">
              <w:rPr>
                <w:rFonts w:cs="Arial"/>
              </w:rPr>
              <w:lastRenderedPageBreak/>
              <w:t>Standard Modifications</w:t>
            </w:r>
          </w:p>
          <w:p w14:paraId="07E084EC" w14:textId="7E4794BD" w:rsidR="00284A6A" w:rsidRPr="00FB43E1" w:rsidRDefault="00284A6A" w:rsidP="00284A6A"/>
        </w:tc>
        <w:tc>
          <w:tcPr>
            <w:tcW w:w="6634" w:type="dxa"/>
          </w:tcPr>
          <w:p w14:paraId="46989946" w14:textId="77777777" w:rsidR="00284A6A" w:rsidRPr="005C20E3" w:rsidRDefault="00284A6A" w:rsidP="00284A6A">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284A6A" w:rsidRPr="007E0B31" w:rsidRDefault="00284A6A" w:rsidP="00284A6A">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284A6A" w:rsidRPr="007E0B31" w14:paraId="0BE680B8" w14:textId="77777777" w:rsidTr="2F419186">
        <w:trPr>
          <w:cantSplit/>
        </w:trPr>
        <w:tc>
          <w:tcPr>
            <w:tcW w:w="2884" w:type="dxa"/>
          </w:tcPr>
          <w:p w14:paraId="08548C67" w14:textId="77777777" w:rsidR="00284A6A" w:rsidRPr="007E0B31" w:rsidRDefault="00284A6A" w:rsidP="00284A6A">
            <w:pPr>
              <w:pStyle w:val="Arial11Bold"/>
              <w:rPr>
                <w:rFonts w:cs="Arial"/>
              </w:rPr>
            </w:pPr>
            <w:r w:rsidRPr="007E0B31">
              <w:rPr>
                <w:rFonts w:cs="Arial"/>
              </w:rPr>
              <w:t>Standard Planning Data</w:t>
            </w:r>
          </w:p>
        </w:tc>
        <w:tc>
          <w:tcPr>
            <w:tcW w:w="6634" w:type="dxa"/>
          </w:tcPr>
          <w:p w14:paraId="2E9B039E" w14:textId="4F20BEE7" w:rsidR="00284A6A" w:rsidRPr="007E0B31" w:rsidRDefault="00284A6A" w:rsidP="00284A6A">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284A6A" w:rsidRPr="007E0B31" w14:paraId="50C48905" w14:textId="77777777" w:rsidTr="2F419186">
        <w:trPr>
          <w:cantSplit/>
        </w:trPr>
        <w:tc>
          <w:tcPr>
            <w:tcW w:w="2884" w:type="dxa"/>
          </w:tcPr>
          <w:p w14:paraId="2AB06ACF" w14:textId="35A4C384" w:rsidR="00284A6A" w:rsidRPr="007E0B31" w:rsidRDefault="00284A6A" w:rsidP="00284A6A">
            <w:pPr>
              <w:pStyle w:val="Arial11Bold"/>
              <w:rPr>
                <w:rFonts w:cs="Arial"/>
              </w:rPr>
            </w:pPr>
            <w:r>
              <w:rPr>
                <w:rFonts w:cs="Arial"/>
              </w:rPr>
              <w:t>Standard Product</w:t>
            </w:r>
          </w:p>
        </w:tc>
        <w:tc>
          <w:tcPr>
            <w:tcW w:w="6634" w:type="dxa"/>
          </w:tcPr>
          <w:p w14:paraId="4CFE3F05" w14:textId="3648906A" w:rsidR="00284A6A" w:rsidRPr="007E0B31" w:rsidRDefault="00284A6A" w:rsidP="00284A6A">
            <w:pPr>
              <w:pStyle w:val="TableArial11"/>
              <w:rPr>
                <w:rFonts w:cs="Arial"/>
              </w:rPr>
            </w:pPr>
            <w:r>
              <w:rPr>
                <w:rFonts w:cs="Arial"/>
              </w:rPr>
              <w:t>Means a harmonised balancing product defined by all EU TSOs for the exchange of balance services.</w:t>
            </w:r>
          </w:p>
        </w:tc>
      </w:tr>
      <w:tr w:rsidR="00284A6A" w:rsidRPr="007E0B31" w14:paraId="4044E3F1" w14:textId="77777777" w:rsidTr="2F419186">
        <w:trPr>
          <w:cantSplit/>
        </w:trPr>
        <w:tc>
          <w:tcPr>
            <w:tcW w:w="2884" w:type="dxa"/>
          </w:tcPr>
          <w:p w14:paraId="1595BA77" w14:textId="0A36263B" w:rsidR="00284A6A" w:rsidRPr="007E0B31" w:rsidRDefault="00284A6A" w:rsidP="00284A6A">
            <w:pPr>
              <w:pStyle w:val="Arial11Bold"/>
              <w:rPr>
                <w:rFonts w:cs="Arial"/>
              </w:rPr>
            </w:pPr>
            <w:r>
              <w:rPr>
                <w:rFonts w:cs="Arial"/>
              </w:rPr>
              <w:t>Specific Product</w:t>
            </w:r>
          </w:p>
        </w:tc>
        <w:tc>
          <w:tcPr>
            <w:tcW w:w="6634" w:type="dxa"/>
          </w:tcPr>
          <w:p w14:paraId="2C1F1A68" w14:textId="18D90CF3" w:rsidR="00284A6A" w:rsidRPr="007E0B31" w:rsidRDefault="00284A6A" w:rsidP="00284A6A">
            <w:pPr>
              <w:pStyle w:val="TableArial11"/>
              <w:rPr>
                <w:rFonts w:cs="Arial"/>
              </w:rPr>
            </w:pPr>
            <w:r>
              <w:rPr>
                <w:rFonts w:cs="Arial"/>
              </w:rPr>
              <w:t>Means in the context of Balancing Services a product that is not a standard product.</w:t>
            </w:r>
          </w:p>
        </w:tc>
      </w:tr>
      <w:tr w:rsidR="00284A6A" w:rsidRPr="007E0B31" w14:paraId="72218AE6" w14:textId="77777777" w:rsidTr="2F419186">
        <w:trPr>
          <w:cantSplit/>
        </w:trPr>
        <w:tc>
          <w:tcPr>
            <w:tcW w:w="2884" w:type="dxa"/>
          </w:tcPr>
          <w:p w14:paraId="24E4CECA" w14:textId="77777777" w:rsidR="00284A6A" w:rsidRPr="007E0B31" w:rsidRDefault="00284A6A" w:rsidP="00284A6A">
            <w:pPr>
              <w:pStyle w:val="Arial11Bold"/>
              <w:rPr>
                <w:rFonts w:cs="Arial"/>
              </w:rPr>
            </w:pPr>
            <w:r w:rsidRPr="007E0B31">
              <w:rPr>
                <w:rFonts w:cs="Arial"/>
              </w:rPr>
              <w:t>Start Time</w:t>
            </w:r>
          </w:p>
        </w:tc>
        <w:tc>
          <w:tcPr>
            <w:tcW w:w="6634" w:type="dxa"/>
          </w:tcPr>
          <w:p w14:paraId="78DDDAD8" w14:textId="508DFE7C" w:rsidR="00284A6A" w:rsidRPr="007E0B31" w:rsidRDefault="00284A6A" w:rsidP="00284A6A">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284A6A" w:rsidRPr="007E0B31" w14:paraId="763B02FF" w14:textId="77777777" w:rsidTr="2F419186">
        <w:trPr>
          <w:cantSplit/>
        </w:trPr>
        <w:tc>
          <w:tcPr>
            <w:tcW w:w="2884" w:type="dxa"/>
          </w:tcPr>
          <w:p w14:paraId="0BDA9245" w14:textId="77777777" w:rsidR="00284A6A" w:rsidRPr="007E0B31" w:rsidRDefault="00284A6A" w:rsidP="00284A6A">
            <w:pPr>
              <w:pStyle w:val="Arial11Bold"/>
              <w:rPr>
                <w:rFonts w:cs="Arial"/>
              </w:rPr>
            </w:pPr>
            <w:r w:rsidRPr="007E0B31">
              <w:rPr>
                <w:rFonts w:cs="Arial"/>
              </w:rPr>
              <w:t>Start-Up</w:t>
            </w:r>
          </w:p>
        </w:tc>
        <w:tc>
          <w:tcPr>
            <w:tcW w:w="6634" w:type="dxa"/>
          </w:tcPr>
          <w:p w14:paraId="4FEE3525" w14:textId="0B945479" w:rsidR="00284A6A" w:rsidRPr="000B675D" w:rsidRDefault="00284A6A" w:rsidP="00284A6A">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284A6A" w:rsidRPr="00020048" w:rsidRDefault="00284A6A" w:rsidP="00284A6A">
            <w:pPr>
              <w:pStyle w:val="Default"/>
              <w:jc w:val="both"/>
              <w:rPr>
                <w:sz w:val="20"/>
                <w:szCs w:val="20"/>
              </w:rPr>
            </w:pPr>
          </w:p>
          <w:p w14:paraId="5B2A0628" w14:textId="4DE42AEA" w:rsidR="00284A6A" w:rsidRPr="00020048" w:rsidRDefault="00284A6A" w:rsidP="00284A6A">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284A6A" w:rsidRPr="007E0B31" w14:paraId="62345A33" w14:textId="77777777" w:rsidTr="2F419186">
        <w:trPr>
          <w:cantSplit/>
        </w:trPr>
        <w:tc>
          <w:tcPr>
            <w:tcW w:w="2884" w:type="dxa"/>
          </w:tcPr>
          <w:p w14:paraId="50EEE201" w14:textId="77777777" w:rsidR="00284A6A" w:rsidRPr="007E0B31" w:rsidRDefault="00284A6A" w:rsidP="00284A6A">
            <w:pPr>
              <w:pStyle w:val="Arial11Bold"/>
              <w:rPr>
                <w:rFonts w:cs="Arial"/>
              </w:rPr>
            </w:pPr>
            <w:r w:rsidRPr="007E0B31">
              <w:rPr>
                <w:rFonts w:cs="Arial"/>
              </w:rPr>
              <w:t>Statement of Readiness</w:t>
            </w:r>
          </w:p>
        </w:tc>
        <w:tc>
          <w:tcPr>
            <w:tcW w:w="6634" w:type="dxa"/>
          </w:tcPr>
          <w:p w14:paraId="77611375"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284A6A" w:rsidRPr="007E0B31" w14:paraId="1419E7F2" w14:textId="77777777" w:rsidTr="2F419186">
        <w:trPr>
          <w:cantSplit/>
        </w:trPr>
        <w:tc>
          <w:tcPr>
            <w:tcW w:w="2884" w:type="dxa"/>
          </w:tcPr>
          <w:p w14:paraId="0D75498C" w14:textId="77777777" w:rsidR="00284A6A" w:rsidRPr="007E0B31" w:rsidRDefault="00284A6A" w:rsidP="00284A6A">
            <w:pPr>
              <w:pStyle w:val="Arial11Bold"/>
              <w:rPr>
                <w:rFonts w:cs="Arial"/>
              </w:rPr>
            </w:pPr>
            <w:r w:rsidRPr="007E0B31">
              <w:rPr>
                <w:rFonts w:cs="Arial"/>
              </w:rPr>
              <w:t>Station Board</w:t>
            </w:r>
          </w:p>
        </w:tc>
        <w:tc>
          <w:tcPr>
            <w:tcW w:w="6634" w:type="dxa"/>
          </w:tcPr>
          <w:p w14:paraId="67932C5D" w14:textId="77777777" w:rsidR="00284A6A" w:rsidRPr="007E0B31" w:rsidRDefault="00284A6A" w:rsidP="00284A6A">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284A6A" w:rsidRPr="007E0B31" w14:paraId="600D28C8" w14:textId="77777777" w:rsidTr="2F419186">
        <w:trPr>
          <w:cantSplit/>
        </w:trPr>
        <w:tc>
          <w:tcPr>
            <w:tcW w:w="2884" w:type="dxa"/>
          </w:tcPr>
          <w:p w14:paraId="40E3E191" w14:textId="77777777" w:rsidR="00284A6A" w:rsidRPr="007E0B31" w:rsidRDefault="00284A6A" w:rsidP="00284A6A">
            <w:pPr>
              <w:pStyle w:val="Arial11Bold"/>
              <w:rPr>
                <w:rFonts w:cs="Arial"/>
              </w:rPr>
            </w:pPr>
            <w:r w:rsidRPr="007E0B31">
              <w:rPr>
                <w:rFonts w:cs="Arial"/>
              </w:rPr>
              <w:t>Station Transformer</w:t>
            </w:r>
          </w:p>
        </w:tc>
        <w:tc>
          <w:tcPr>
            <w:tcW w:w="6634" w:type="dxa"/>
          </w:tcPr>
          <w:p w14:paraId="0151496D" w14:textId="77777777" w:rsidR="00284A6A" w:rsidRPr="007E0B31" w:rsidRDefault="00284A6A" w:rsidP="00284A6A">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284A6A" w:rsidRPr="007E0B31" w14:paraId="7EF10FB5" w14:textId="77777777" w:rsidTr="2F419186">
        <w:trPr>
          <w:cantSplit/>
        </w:trPr>
        <w:tc>
          <w:tcPr>
            <w:tcW w:w="2884" w:type="dxa"/>
          </w:tcPr>
          <w:p w14:paraId="73E257B8" w14:textId="77777777" w:rsidR="00284A6A" w:rsidRPr="007E0B31" w:rsidRDefault="00284A6A" w:rsidP="00284A6A">
            <w:pPr>
              <w:pStyle w:val="Arial11Bold"/>
              <w:rPr>
                <w:rFonts w:cs="Arial"/>
              </w:rPr>
            </w:pPr>
            <w:r w:rsidRPr="007E0B31">
              <w:rPr>
                <w:rFonts w:cs="Arial"/>
              </w:rPr>
              <w:t>STC Committee</w:t>
            </w:r>
          </w:p>
        </w:tc>
        <w:tc>
          <w:tcPr>
            <w:tcW w:w="6634" w:type="dxa"/>
          </w:tcPr>
          <w:p w14:paraId="4D4C3098" w14:textId="77777777" w:rsidR="00284A6A" w:rsidRPr="007E0B31" w:rsidRDefault="00284A6A" w:rsidP="00284A6A">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284A6A" w:rsidRPr="007E0B31" w14:paraId="2E35A53F" w14:textId="77777777" w:rsidTr="2F419186">
        <w:trPr>
          <w:cantSplit/>
        </w:trPr>
        <w:tc>
          <w:tcPr>
            <w:tcW w:w="2884" w:type="dxa"/>
          </w:tcPr>
          <w:p w14:paraId="00F48074" w14:textId="77777777" w:rsidR="00284A6A" w:rsidRPr="007E0B31" w:rsidRDefault="00284A6A" w:rsidP="00284A6A">
            <w:pPr>
              <w:pStyle w:val="Arial11Bold"/>
              <w:rPr>
                <w:rFonts w:cs="Arial"/>
              </w:rPr>
            </w:pPr>
            <w:r w:rsidRPr="007E0B31">
              <w:rPr>
                <w:rFonts w:cs="Arial"/>
              </w:rPr>
              <w:t>Steam Unit</w:t>
            </w:r>
          </w:p>
        </w:tc>
        <w:tc>
          <w:tcPr>
            <w:tcW w:w="6634" w:type="dxa"/>
          </w:tcPr>
          <w:p w14:paraId="3EF0929F" w14:textId="77777777" w:rsidR="00284A6A" w:rsidRPr="007E0B31" w:rsidRDefault="00284A6A" w:rsidP="00284A6A">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284A6A" w:rsidRPr="007E0B31" w14:paraId="79BC204A" w14:textId="77777777" w:rsidTr="2F419186">
        <w:trPr>
          <w:cantSplit/>
        </w:trPr>
        <w:tc>
          <w:tcPr>
            <w:tcW w:w="2884" w:type="dxa"/>
          </w:tcPr>
          <w:p w14:paraId="6442283E" w14:textId="77777777" w:rsidR="00284A6A" w:rsidRPr="007E0B31" w:rsidRDefault="00284A6A" w:rsidP="00284A6A">
            <w:pPr>
              <w:pStyle w:val="Arial11Bold"/>
              <w:rPr>
                <w:rFonts w:cs="Arial"/>
              </w:rPr>
            </w:pPr>
            <w:r>
              <w:t>Storage User</w:t>
            </w:r>
          </w:p>
        </w:tc>
        <w:tc>
          <w:tcPr>
            <w:tcW w:w="6634" w:type="dxa"/>
          </w:tcPr>
          <w:p w14:paraId="590EC982" w14:textId="77777777" w:rsidR="00284A6A" w:rsidRDefault="00284A6A" w:rsidP="00284A6A">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284A6A" w:rsidRDefault="00284A6A" w:rsidP="00284A6A">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284A6A" w:rsidRPr="007E0B31" w:rsidRDefault="00284A6A" w:rsidP="00284A6A">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284A6A" w:rsidRPr="007E0B31" w14:paraId="00A4A935" w14:textId="77777777" w:rsidTr="2F419186">
        <w:trPr>
          <w:cantSplit/>
        </w:trPr>
        <w:tc>
          <w:tcPr>
            <w:tcW w:w="2884" w:type="dxa"/>
          </w:tcPr>
          <w:p w14:paraId="5B112BC4" w14:textId="77777777" w:rsidR="00284A6A" w:rsidRPr="007E0B31" w:rsidRDefault="00284A6A" w:rsidP="00284A6A">
            <w:pPr>
              <w:pStyle w:val="Arial11Bold"/>
              <w:rPr>
                <w:rFonts w:cs="Arial"/>
              </w:rPr>
            </w:pPr>
            <w:r w:rsidRPr="007E0B31">
              <w:rPr>
                <w:rFonts w:cs="Arial"/>
              </w:rPr>
              <w:lastRenderedPageBreak/>
              <w:t>Subtransmission System</w:t>
            </w:r>
          </w:p>
        </w:tc>
        <w:tc>
          <w:tcPr>
            <w:tcW w:w="6634" w:type="dxa"/>
          </w:tcPr>
          <w:p w14:paraId="3CC8DBCA" w14:textId="77777777" w:rsidR="00284A6A" w:rsidRPr="007E0B31" w:rsidRDefault="00284A6A" w:rsidP="00284A6A">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284A6A" w:rsidRPr="007E0B31" w14:paraId="69833897" w14:textId="77777777" w:rsidTr="2F419186">
        <w:trPr>
          <w:cantSplit/>
        </w:trPr>
        <w:tc>
          <w:tcPr>
            <w:tcW w:w="2884" w:type="dxa"/>
          </w:tcPr>
          <w:p w14:paraId="47FBFB0B" w14:textId="77777777" w:rsidR="00284A6A" w:rsidRPr="007E0B31" w:rsidRDefault="00284A6A" w:rsidP="00284A6A">
            <w:pPr>
              <w:pStyle w:val="Arial11Bold"/>
              <w:rPr>
                <w:rFonts w:cs="Arial"/>
              </w:rPr>
            </w:pPr>
            <w:r w:rsidRPr="007E0B31">
              <w:rPr>
                <w:rFonts w:cs="Arial"/>
              </w:rPr>
              <w:t>Substantial Modification</w:t>
            </w:r>
          </w:p>
        </w:tc>
        <w:tc>
          <w:tcPr>
            <w:tcW w:w="6634" w:type="dxa"/>
          </w:tcPr>
          <w:p w14:paraId="28DAB5F5" w14:textId="1B8D727B" w:rsidR="00284A6A" w:rsidRPr="007E0B31" w:rsidRDefault="00284A6A" w:rsidP="00284A6A">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284A6A" w:rsidRPr="007E0B31" w14:paraId="3B41007D" w14:textId="77777777" w:rsidTr="2F419186">
        <w:trPr>
          <w:cantSplit/>
        </w:trPr>
        <w:tc>
          <w:tcPr>
            <w:tcW w:w="2884" w:type="dxa"/>
          </w:tcPr>
          <w:p w14:paraId="6A1EE8B9" w14:textId="77777777" w:rsidR="00284A6A" w:rsidRPr="007E0B31" w:rsidRDefault="00284A6A" w:rsidP="00284A6A">
            <w:pPr>
              <w:pStyle w:val="Arial11Bold"/>
              <w:rPr>
                <w:rFonts w:cs="Arial"/>
              </w:rPr>
            </w:pPr>
            <w:r w:rsidRPr="007E0B31">
              <w:rPr>
                <w:rFonts w:cs="Arial"/>
              </w:rPr>
              <w:t>Supergrid Voltage</w:t>
            </w:r>
          </w:p>
        </w:tc>
        <w:tc>
          <w:tcPr>
            <w:tcW w:w="6634" w:type="dxa"/>
          </w:tcPr>
          <w:p w14:paraId="3ED2E251" w14:textId="77777777" w:rsidR="00284A6A" w:rsidRPr="007E0B31" w:rsidRDefault="00284A6A" w:rsidP="00284A6A">
            <w:pPr>
              <w:pStyle w:val="TableArial11"/>
              <w:rPr>
                <w:rFonts w:cs="Arial"/>
              </w:rPr>
            </w:pPr>
            <w:r w:rsidRPr="007E0B31">
              <w:rPr>
                <w:rFonts w:cs="Arial"/>
              </w:rPr>
              <w:t>Any voltage greater than 200kV.</w:t>
            </w:r>
          </w:p>
        </w:tc>
      </w:tr>
      <w:tr w:rsidR="00284A6A" w:rsidRPr="007E0B31" w14:paraId="207CFB67" w14:textId="77777777" w:rsidTr="2F419186">
        <w:trPr>
          <w:cantSplit/>
        </w:trPr>
        <w:tc>
          <w:tcPr>
            <w:tcW w:w="2884" w:type="dxa"/>
          </w:tcPr>
          <w:p w14:paraId="47BC84B1" w14:textId="77777777" w:rsidR="00284A6A" w:rsidRPr="007E0B31" w:rsidRDefault="00284A6A" w:rsidP="00284A6A">
            <w:pPr>
              <w:pStyle w:val="Arial11Bold"/>
              <w:rPr>
                <w:rFonts w:cs="Arial"/>
              </w:rPr>
            </w:pPr>
            <w:r w:rsidRPr="007E0B31">
              <w:rPr>
                <w:rFonts w:cs="Arial"/>
              </w:rPr>
              <w:t>Supplier</w:t>
            </w:r>
          </w:p>
        </w:tc>
        <w:tc>
          <w:tcPr>
            <w:tcW w:w="6634" w:type="dxa"/>
          </w:tcPr>
          <w:p w14:paraId="263B4681"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284A6A" w:rsidRPr="00EE567A" w:rsidRDefault="00284A6A" w:rsidP="00284A6A">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284A6A" w:rsidRPr="007E0B31" w14:paraId="17F58A80" w14:textId="77777777" w:rsidTr="2F419186">
        <w:trPr>
          <w:cantSplit/>
        </w:trPr>
        <w:tc>
          <w:tcPr>
            <w:tcW w:w="2884" w:type="dxa"/>
          </w:tcPr>
          <w:p w14:paraId="75C55EEE" w14:textId="77777777" w:rsidR="00284A6A" w:rsidRPr="007E0B31" w:rsidRDefault="00284A6A" w:rsidP="00284A6A">
            <w:pPr>
              <w:pStyle w:val="Arial11Bold"/>
              <w:rPr>
                <w:rFonts w:cs="Arial"/>
              </w:rPr>
            </w:pPr>
            <w:r w:rsidRPr="007E0B31">
              <w:rPr>
                <w:rFonts w:cs="Arial"/>
              </w:rPr>
              <w:t>Surplus</w:t>
            </w:r>
          </w:p>
        </w:tc>
        <w:tc>
          <w:tcPr>
            <w:tcW w:w="6634" w:type="dxa"/>
          </w:tcPr>
          <w:p w14:paraId="2FD7B95D" w14:textId="421BC578" w:rsidR="00284A6A" w:rsidRPr="007E0B31" w:rsidRDefault="00284A6A" w:rsidP="00284A6A">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284A6A" w:rsidRPr="007E0B31" w14:paraId="7F14BA30" w14:textId="77777777" w:rsidTr="2F419186">
        <w:trPr>
          <w:cantSplit/>
          <w:trHeight w:val="2631"/>
        </w:trPr>
        <w:tc>
          <w:tcPr>
            <w:tcW w:w="2884" w:type="dxa"/>
          </w:tcPr>
          <w:p w14:paraId="41CEFC1C" w14:textId="77777777" w:rsidR="00284A6A" w:rsidRPr="007E0B31" w:rsidRDefault="00284A6A" w:rsidP="00284A6A">
            <w:pPr>
              <w:pStyle w:val="Arial11Bold"/>
              <w:rPr>
                <w:rFonts w:cs="Arial"/>
              </w:rPr>
            </w:pPr>
            <w:r w:rsidRPr="007E0B31">
              <w:rPr>
                <w:rFonts w:cs="Arial"/>
              </w:rPr>
              <w:t>Synchronised</w:t>
            </w:r>
          </w:p>
        </w:tc>
        <w:tc>
          <w:tcPr>
            <w:tcW w:w="6634" w:type="dxa"/>
          </w:tcPr>
          <w:p w14:paraId="3CAA8D12"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284A6A" w:rsidRDefault="00284A6A" w:rsidP="00284A6A">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284A6A" w:rsidRPr="000F734A" w:rsidRDefault="00284A6A" w:rsidP="00284A6A"/>
          <w:p w14:paraId="75F2CFA4" w14:textId="7AF4E47E" w:rsidR="00284A6A" w:rsidRPr="000F734A" w:rsidRDefault="00284A6A" w:rsidP="00284A6A">
            <w:pPr>
              <w:jc w:val="center"/>
            </w:pPr>
          </w:p>
        </w:tc>
      </w:tr>
      <w:tr w:rsidR="00284A6A" w:rsidRPr="007E0B31" w14:paraId="17661C2E" w14:textId="77777777" w:rsidTr="2F419186">
        <w:trPr>
          <w:cantSplit/>
        </w:trPr>
        <w:tc>
          <w:tcPr>
            <w:tcW w:w="2884" w:type="dxa"/>
          </w:tcPr>
          <w:p w14:paraId="36D58C8A" w14:textId="77777777" w:rsidR="00284A6A" w:rsidRPr="007E0B31" w:rsidRDefault="00284A6A" w:rsidP="00284A6A">
            <w:pPr>
              <w:pStyle w:val="Arial11Bold"/>
              <w:rPr>
                <w:rFonts w:cs="Arial"/>
              </w:rPr>
            </w:pPr>
            <w:r w:rsidRPr="00DB341C">
              <w:rPr>
                <w:rFonts w:cs="Arial"/>
              </w:rPr>
              <w:t>Synchronous Electricity Storage Module</w:t>
            </w:r>
          </w:p>
        </w:tc>
        <w:tc>
          <w:tcPr>
            <w:tcW w:w="6634" w:type="dxa"/>
          </w:tcPr>
          <w:p w14:paraId="397D4FAB" w14:textId="77777777" w:rsidR="00284A6A" w:rsidRPr="007E0B31" w:rsidRDefault="00284A6A" w:rsidP="00284A6A">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284A6A" w:rsidRPr="007E0B31" w14:paraId="52481EFC" w14:textId="77777777" w:rsidTr="2F419186">
        <w:trPr>
          <w:cantSplit/>
        </w:trPr>
        <w:tc>
          <w:tcPr>
            <w:tcW w:w="2884" w:type="dxa"/>
          </w:tcPr>
          <w:p w14:paraId="4353C802" w14:textId="77777777" w:rsidR="00284A6A" w:rsidRPr="007E0B31" w:rsidRDefault="00284A6A" w:rsidP="00284A6A">
            <w:pPr>
              <w:pStyle w:val="Arial11Bold"/>
              <w:rPr>
                <w:rFonts w:cs="Arial"/>
              </w:rPr>
            </w:pPr>
            <w:r w:rsidRPr="00DB341C">
              <w:rPr>
                <w:rFonts w:cs="Arial"/>
              </w:rPr>
              <w:t>Synchronous Electricity Storage Unit</w:t>
            </w:r>
          </w:p>
        </w:tc>
        <w:tc>
          <w:tcPr>
            <w:tcW w:w="6634" w:type="dxa"/>
          </w:tcPr>
          <w:p w14:paraId="002CD085" w14:textId="77777777" w:rsidR="00284A6A" w:rsidRPr="007E0B31" w:rsidRDefault="00284A6A" w:rsidP="00284A6A">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284A6A" w:rsidRPr="007E0B31" w14:paraId="07EE0535" w14:textId="77777777" w:rsidTr="2F419186">
        <w:trPr>
          <w:cantSplit/>
        </w:trPr>
        <w:tc>
          <w:tcPr>
            <w:tcW w:w="2884" w:type="dxa"/>
          </w:tcPr>
          <w:p w14:paraId="5937CE21" w14:textId="77777777" w:rsidR="00284A6A" w:rsidRPr="007E0B31" w:rsidRDefault="00284A6A" w:rsidP="00284A6A">
            <w:pPr>
              <w:pStyle w:val="Arial11Bold"/>
              <w:rPr>
                <w:rFonts w:cs="Arial"/>
              </w:rPr>
            </w:pPr>
            <w:r w:rsidRPr="007E0B31">
              <w:rPr>
                <w:rFonts w:cs="Arial"/>
              </w:rPr>
              <w:t>Synchronising Generation</w:t>
            </w:r>
          </w:p>
        </w:tc>
        <w:tc>
          <w:tcPr>
            <w:tcW w:w="6634" w:type="dxa"/>
          </w:tcPr>
          <w:p w14:paraId="4CEBAA38" w14:textId="77777777" w:rsidR="00284A6A" w:rsidRPr="007E0B31" w:rsidRDefault="00284A6A" w:rsidP="00284A6A">
            <w:pPr>
              <w:pStyle w:val="TableArial11"/>
              <w:rPr>
                <w:rFonts w:cs="Arial"/>
              </w:rPr>
            </w:pPr>
            <w:r w:rsidRPr="007E0B31">
              <w:rPr>
                <w:rFonts w:cs="Arial"/>
              </w:rPr>
              <w:t>The amount of MW (in whole MW) produced at the moment of synchronising.</w:t>
            </w:r>
          </w:p>
        </w:tc>
      </w:tr>
      <w:tr w:rsidR="00284A6A" w:rsidRPr="007E0B31" w14:paraId="25ADF21B" w14:textId="77777777" w:rsidTr="2F419186">
        <w:trPr>
          <w:cantSplit/>
        </w:trPr>
        <w:tc>
          <w:tcPr>
            <w:tcW w:w="2884" w:type="dxa"/>
          </w:tcPr>
          <w:p w14:paraId="514A7415" w14:textId="77777777" w:rsidR="00284A6A" w:rsidRPr="007E0B31" w:rsidRDefault="00284A6A" w:rsidP="00284A6A">
            <w:pPr>
              <w:pStyle w:val="Arial11Bold"/>
              <w:rPr>
                <w:rFonts w:cs="Arial"/>
              </w:rPr>
            </w:pPr>
            <w:r w:rsidRPr="007E0B31">
              <w:rPr>
                <w:rFonts w:cs="Arial"/>
              </w:rPr>
              <w:t>Synchronising Group</w:t>
            </w:r>
          </w:p>
        </w:tc>
        <w:tc>
          <w:tcPr>
            <w:tcW w:w="6634" w:type="dxa"/>
          </w:tcPr>
          <w:p w14:paraId="30541B74" w14:textId="77777777" w:rsidR="00284A6A" w:rsidRPr="007E0B31" w:rsidRDefault="00284A6A" w:rsidP="00284A6A">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284A6A" w:rsidRPr="007E0B31" w14:paraId="15108730" w14:textId="77777777" w:rsidTr="2F419186">
        <w:trPr>
          <w:cantSplit/>
        </w:trPr>
        <w:tc>
          <w:tcPr>
            <w:tcW w:w="2884" w:type="dxa"/>
          </w:tcPr>
          <w:p w14:paraId="1D2DBBCB" w14:textId="77777777" w:rsidR="00284A6A" w:rsidRPr="007E0B31" w:rsidRDefault="00284A6A" w:rsidP="00284A6A">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284A6A" w:rsidRPr="007E0B31" w:rsidRDefault="00284A6A" w:rsidP="00284A6A">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284A6A" w:rsidRPr="007E0B31" w14:paraId="5C3BD77A" w14:textId="77777777" w:rsidTr="2F419186">
        <w:trPr>
          <w:cantSplit/>
        </w:trPr>
        <w:tc>
          <w:tcPr>
            <w:tcW w:w="2884" w:type="dxa"/>
          </w:tcPr>
          <w:p w14:paraId="361EF41C" w14:textId="77777777" w:rsidR="00284A6A" w:rsidRPr="007E0B31" w:rsidRDefault="00284A6A" w:rsidP="00284A6A">
            <w:pPr>
              <w:pStyle w:val="Arial11Bold"/>
              <w:rPr>
                <w:rFonts w:cs="Arial"/>
              </w:rPr>
            </w:pPr>
            <w:r w:rsidRPr="007E0B31">
              <w:rPr>
                <w:rFonts w:cs="Arial"/>
              </w:rPr>
              <w:lastRenderedPageBreak/>
              <w:t>Synchronous Compensation</w:t>
            </w:r>
          </w:p>
        </w:tc>
        <w:tc>
          <w:tcPr>
            <w:tcW w:w="6634" w:type="dxa"/>
          </w:tcPr>
          <w:p w14:paraId="5C87AE70" w14:textId="77777777" w:rsidR="00284A6A" w:rsidRPr="007E0B31" w:rsidRDefault="00284A6A" w:rsidP="00284A6A">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284A6A" w:rsidRPr="007E0B31" w14:paraId="09E76574" w14:textId="77777777" w:rsidTr="2F419186">
        <w:trPr>
          <w:cantSplit/>
        </w:trPr>
        <w:tc>
          <w:tcPr>
            <w:tcW w:w="2884" w:type="dxa"/>
          </w:tcPr>
          <w:p w14:paraId="7AD1E9C5" w14:textId="20EE06FA" w:rsidR="00284A6A" w:rsidRPr="007E0B31" w:rsidRDefault="00284A6A" w:rsidP="00284A6A">
            <w:pPr>
              <w:pStyle w:val="Arial11Bold"/>
              <w:rPr>
                <w:rFonts w:cs="Arial"/>
              </w:rPr>
            </w:pPr>
            <w:r>
              <w:t>Synchronous Compensation Equipment</w:t>
            </w:r>
          </w:p>
        </w:tc>
        <w:tc>
          <w:tcPr>
            <w:tcW w:w="6634" w:type="dxa"/>
          </w:tcPr>
          <w:p w14:paraId="6202363B" w14:textId="06D11D6B" w:rsidR="00284A6A" w:rsidRPr="007E0B31" w:rsidRDefault="00284A6A" w:rsidP="00284A6A">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284A6A" w:rsidRPr="007E0B31" w14:paraId="44891D1E" w14:textId="77777777" w:rsidTr="2F419186">
        <w:trPr>
          <w:cantSplit/>
        </w:trPr>
        <w:tc>
          <w:tcPr>
            <w:tcW w:w="2884" w:type="dxa"/>
          </w:tcPr>
          <w:p w14:paraId="2C8F33FD" w14:textId="6717B83A" w:rsidR="00284A6A" w:rsidRPr="007E0B31" w:rsidRDefault="00284A6A" w:rsidP="00284A6A">
            <w:pPr>
              <w:pStyle w:val="Arial11Bold"/>
              <w:rPr>
                <w:rFonts w:cs="Arial"/>
              </w:rPr>
            </w:pPr>
            <w:r>
              <w:t>Synchronous Electricity Storage Module</w:t>
            </w:r>
          </w:p>
        </w:tc>
        <w:tc>
          <w:tcPr>
            <w:tcW w:w="6634" w:type="dxa"/>
          </w:tcPr>
          <w:p w14:paraId="0CCA3613" w14:textId="3A085331" w:rsidR="00284A6A" w:rsidRPr="007E0B31" w:rsidRDefault="00284A6A" w:rsidP="00284A6A">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284A6A" w:rsidRPr="007E0B31" w14:paraId="2D43A999" w14:textId="77777777" w:rsidTr="2F419186">
        <w:trPr>
          <w:cantSplit/>
        </w:trPr>
        <w:tc>
          <w:tcPr>
            <w:tcW w:w="2884" w:type="dxa"/>
          </w:tcPr>
          <w:p w14:paraId="4F1100D1" w14:textId="1B9A5EDA" w:rsidR="00284A6A" w:rsidRPr="007E0B31" w:rsidRDefault="00284A6A" w:rsidP="00284A6A">
            <w:pPr>
              <w:pStyle w:val="Arial11Bold"/>
              <w:rPr>
                <w:rFonts w:cs="Arial"/>
              </w:rPr>
            </w:pPr>
            <w:r>
              <w:t>Synchronous Electricity Storage Unit</w:t>
            </w:r>
          </w:p>
        </w:tc>
        <w:tc>
          <w:tcPr>
            <w:tcW w:w="6634" w:type="dxa"/>
          </w:tcPr>
          <w:p w14:paraId="5A5941F1" w14:textId="7A431EFA" w:rsidR="00284A6A" w:rsidRPr="007E0B31" w:rsidRDefault="00284A6A" w:rsidP="00284A6A">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284A6A" w:rsidRPr="007E0B31" w14:paraId="7B664425" w14:textId="77777777" w:rsidTr="2F419186">
        <w:trPr>
          <w:cantSplit/>
        </w:trPr>
        <w:tc>
          <w:tcPr>
            <w:tcW w:w="2884" w:type="dxa"/>
          </w:tcPr>
          <w:p w14:paraId="29B76C12" w14:textId="61773681" w:rsidR="00284A6A" w:rsidRPr="007E0B31" w:rsidRDefault="00284A6A" w:rsidP="00284A6A">
            <w:pPr>
              <w:pStyle w:val="Arial11Bold"/>
              <w:rPr>
                <w:rFonts w:cs="Arial"/>
              </w:rPr>
            </w:pPr>
            <w:r>
              <w:t>Synchronous Flywheel</w:t>
            </w:r>
          </w:p>
        </w:tc>
        <w:tc>
          <w:tcPr>
            <w:tcW w:w="6634" w:type="dxa"/>
          </w:tcPr>
          <w:p w14:paraId="7CB9B51E" w14:textId="65FF6627" w:rsidR="00284A6A" w:rsidRPr="007E0B31" w:rsidRDefault="00284A6A" w:rsidP="00284A6A">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284A6A" w:rsidRPr="007E0B31" w14:paraId="019A8B7A" w14:textId="77777777" w:rsidTr="2F419186">
        <w:trPr>
          <w:cantSplit/>
        </w:trPr>
        <w:tc>
          <w:tcPr>
            <w:tcW w:w="2884" w:type="dxa"/>
          </w:tcPr>
          <w:p w14:paraId="7EC64686" w14:textId="77777777" w:rsidR="00284A6A" w:rsidRPr="007E0B31" w:rsidRDefault="00284A6A" w:rsidP="00284A6A">
            <w:pPr>
              <w:pStyle w:val="Arial11Bold"/>
              <w:rPr>
                <w:rFonts w:cs="Arial"/>
              </w:rPr>
            </w:pPr>
            <w:r w:rsidRPr="007E0B31">
              <w:rPr>
                <w:rFonts w:cs="Arial"/>
              </w:rPr>
              <w:t>Synchronous Generating Unit</w:t>
            </w:r>
          </w:p>
        </w:tc>
        <w:tc>
          <w:tcPr>
            <w:tcW w:w="6634" w:type="dxa"/>
          </w:tcPr>
          <w:p w14:paraId="178C6F67" w14:textId="77777777" w:rsidR="00284A6A" w:rsidRPr="007E0B31" w:rsidRDefault="00284A6A" w:rsidP="00284A6A">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284A6A" w:rsidRPr="007E0B31" w14:paraId="27E5B6F9" w14:textId="77777777" w:rsidTr="2F419186">
        <w:trPr>
          <w:cantSplit/>
        </w:trPr>
        <w:tc>
          <w:tcPr>
            <w:tcW w:w="2884" w:type="dxa"/>
          </w:tcPr>
          <w:p w14:paraId="20E57E9F" w14:textId="77777777" w:rsidR="00284A6A" w:rsidRPr="007E0B31" w:rsidRDefault="00284A6A" w:rsidP="00284A6A">
            <w:pPr>
              <w:pStyle w:val="Arial11Bold"/>
              <w:rPr>
                <w:rFonts w:cs="Arial"/>
              </w:rPr>
            </w:pPr>
            <w:r w:rsidRPr="007E0B31">
              <w:rPr>
                <w:rFonts w:cs="Arial"/>
              </w:rPr>
              <w:t>Synchronous Generating Unit Performance Chart</w:t>
            </w:r>
          </w:p>
        </w:tc>
        <w:tc>
          <w:tcPr>
            <w:tcW w:w="6634" w:type="dxa"/>
          </w:tcPr>
          <w:p w14:paraId="1F374F30" w14:textId="4EB5627D" w:rsidR="00284A6A" w:rsidRPr="007E0B31" w:rsidRDefault="00284A6A" w:rsidP="00284A6A">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284A6A" w:rsidRPr="007E0B31" w14:paraId="4145DF38" w14:textId="77777777" w:rsidTr="2F419186">
        <w:trPr>
          <w:cantSplit/>
        </w:trPr>
        <w:tc>
          <w:tcPr>
            <w:tcW w:w="2884" w:type="dxa"/>
          </w:tcPr>
          <w:p w14:paraId="32A93813"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284A6A" w:rsidRPr="007E0B31" w:rsidRDefault="00284A6A" w:rsidP="00284A6A">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284A6A" w:rsidRPr="007E0B31" w14:paraId="4A56AE2F" w14:textId="77777777" w:rsidTr="2F419186">
        <w:trPr>
          <w:cantSplit/>
        </w:trPr>
        <w:tc>
          <w:tcPr>
            <w:tcW w:w="2884" w:type="dxa"/>
          </w:tcPr>
          <w:p w14:paraId="30913130"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284A6A" w:rsidRPr="007E0B31" w14:paraId="580C9961" w14:textId="77777777" w:rsidTr="2F419186">
        <w:trPr>
          <w:cantSplit/>
        </w:trPr>
        <w:tc>
          <w:tcPr>
            <w:tcW w:w="2884" w:type="dxa"/>
          </w:tcPr>
          <w:p w14:paraId="7A652147"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284A6A" w:rsidRPr="007E0B31" w14:paraId="2F063EF7" w14:textId="77777777" w:rsidTr="2F419186">
        <w:trPr>
          <w:cantSplit/>
        </w:trPr>
        <w:tc>
          <w:tcPr>
            <w:tcW w:w="2884" w:type="dxa"/>
          </w:tcPr>
          <w:p w14:paraId="76651346"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284A6A" w:rsidRPr="007E0B31" w14:paraId="7CE97EC2" w14:textId="77777777" w:rsidTr="2F419186">
        <w:trPr>
          <w:cantSplit/>
        </w:trPr>
        <w:tc>
          <w:tcPr>
            <w:tcW w:w="2884" w:type="dxa"/>
          </w:tcPr>
          <w:p w14:paraId="1DAA4D78" w14:textId="77777777" w:rsidR="00284A6A" w:rsidRPr="007E0B31" w:rsidRDefault="00284A6A" w:rsidP="00284A6A">
            <w:pPr>
              <w:pStyle w:val="Arial11Bold"/>
              <w:rPr>
                <w:rFonts w:cs="Arial"/>
              </w:rPr>
            </w:pPr>
            <w:r w:rsidRPr="007E0B31">
              <w:rPr>
                <w:rFonts w:cs="Arial"/>
              </w:rPr>
              <w:t>Synchronous Speed</w:t>
            </w:r>
          </w:p>
        </w:tc>
        <w:tc>
          <w:tcPr>
            <w:tcW w:w="6634" w:type="dxa"/>
          </w:tcPr>
          <w:p w14:paraId="296AAFDD" w14:textId="77777777" w:rsidR="00284A6A" w:rsidRPr="007E0B31" w:rsidRDefault="00284A6A" w:rsidP="00284A6A">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284A6A" w:rsidRPr="007E0B31" w14:paraId="46A121A4" w14:textId="77777777" w:rsidTr="2F419186">
        <w:trPr>
          <w:cantSplit/>
        </w:trPr>
        <w:tc>
          <w:tcPr>
            <w:tcW w:w="2884" w:type="dxa"/>
          </w:tcPr>
          <w:p w14:paraId="24B0D1A3" w14:textId="77777777" w:rsidR="00284A6A" w:rsidRPr="007E0B31" w:rsidRDefault="00284A6A" w:rsidP="00284A6A">
            <w:pPr>
              <w:pStyle w:val="Arial11Bold"/>
              <w:rPr>
                <w:rFonts w:cs="Arial"/>
              </w:rPr>
            </w:pPr>
            <w:r w:rsidRPr="007E0B31">
              <w:rPr>
                <w:rFonts w:cs="Arial"/>
              </w:rPr>
              <w:lastRenderedPageBreak/>
              <w:t>System</w:t>
            </w:r>
          </w:p>
        </w:tc>
        <w:tc>
          <w:tcPr>
            <w:tcW w:w="6634" w:type="dxa"/>
          </w:tcPr>
          <w:p w14:paraId="2E67291E" w14:textId="77777777" w:rsidR="00284A6A" w:rsidRPr="007E0B31" w:rsidRDefault="00284A6A" w:rsidP="00284A6A">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284A6A" w:rsidRPr="007E0B31" w14:paraId="198C9C42" w14:textId="77777777" w:rsidTr="2F419186">
        <w:trPr>
          <w:cantSplit/>
        </w:trPr>
        <w:tc>
          <w:tcPr>
            <w:tcW w:w="2884" w:type="dxa"/>
          </w:tcPr>
          <w:p w14:paraId="2E945DD5" w14:textId="77777777" w:rsidR="00284A6A" w:rsidRPr="007E0B31" w:rsidRDefault="00284A6A" w:rsidP="00284A6A">
            <w:pPr>
              <w:pStyle w:val="Arial11Bold"/>
              <w:rPr>
                <w:rFonts w:cs="Arial"/>
              </w:rPr>
            </w:pPr>
            <w:r w:rsidRPr="007E0B31">
              <w:rPr>
                <w:rFonts w:cs="Arial"/>
              </w:rPr>
              <w:t>System Ancillary Services</w:t>
            </w:r>
          </w:p>
        </w:tc>
        <w:tc>
          <w:tcPr>
            <w:tcW w:w="6634" w:type="dxa"/>
          </w:tcPr>
          <w:p w14:paraId="0CE07246" w14:textId="77777777" w:rsidR="00284A6A" w:rsidRPr="007E0B31" w:rsidRDefault="00284A6A" w:rsidP="00284A6A">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284A6A" w:rsidRPr="007E0B31" w14:paraId="778725C7" w14:textId="77777777" w:rsidTr="2F419186">
        <w:trPr>
          <w:cantSplit/>
        </w:trPr>
        <w:tc>
          <w:tcPr>
            <w:tcW w:w="2884" w:type="dxa"/>
          </w:tcPr>
          <w:p w14:paraId="425345A0" w14:textId="77777777" w:rsidR="00284A6A" w:rsidRPr="007E0B31" w:rsidRDefault="00284A6A" w:rsidP="00284A6A">
            <w:pPr>
              <w:pStyle w:val="Arial11Bold"/>
              <w:rPr>
                <w:rFonts w:cs="Arial"/>
              </w:rPr>
            </w:pPr>
            <w:r w:rsidRPr="007E0B31">
              <w:rPr>
                <w:rFonts w:cs="Arial"/>
              </w:rPr>
              <w:t>System Constraint</w:t>
            </w:r>
          </w:p>
        </w:tc>
        <w:tc>
          <w:tcPr>
            <w:tcW w:w="6634" w:type="dxa"/>
          </w:tcPr>
          <w:p w14:paraId="0FA2E711" w14:textId="77777777" w:rsidR="00284A6A" w:rsidRPr="007E0B31" w:rsidRDefault="00284A6A" w:rsidP="00284A6A">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284A6A" w:rsidRPr="007E0B31" w14:paraId="6A6B0B8D" w14:textId="77777777" w:rsidTr="2F419186">
        <w:trPr>
          <w:cantSplit/>
        </w:trPr>
        <w:tc>
          <w:tcPr>
            <w:tcW w:w="2884" w:type="dxa"/>
          </w:tcPr>
          <w:p w14:paraId="16C142C0" w14:textId="77777777" w:rsidR="00284A6A" w:rsidRPr="007E0B31" w:rsidRDefault="00284A6A" w:rsidP="00284A6A">
            <w:pPr>
              <w:pStyle w:val="Arial11Bold"/>
              <w:rPr>
                <w:rFonts w:cs="Arial"/>
              </w:rPr>
            </w:pPr>
            <w:r w:rsidRPr="007E0B31">
              <w:rPr>
                <w:rFonts w:cs="Arial"/>
              </w:rPr>
              <w:t>System Constrained Capacity</w:t>
            </w:r>
          </w:p>
        </w:tc>
        <w:tc>
          <w:tcPr>
            <w:tcW w:w="6634" w:type="dxa"/>
          </w:tcPr>
          <w:p w14:paraId="0F2A722E" w14:textId="77777777" w:rsidR="00284A6A" w:rsidRPr="007E0B31" w:rsidRDefault="00284A6A" w:rsidP="00284A6A">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284A6A" w:rsidRPr="007E0B31" w14:paraId="2DCCEFE3" w14:textId="77777777" w:rsidTr="2F419186">
        <w:trPr>
          <w:cantSplit/>
        </w:trPr>
        <w:tc>
          <w:tcPr>
            <w:tcW w:w="2884" w:type="dxa"/>
          </w:tcPr>
          <w:p w14:paraId="27A70CF2" w14:textId="77777777" w:rsidR="00284A6A" w:rsidRPr="007E0B31" w:rsidRDefault="00284A6A" w:rsidP="00284A6A">
            <w:pPr>
              <w:pStyle w:val="Arial11Bold"/>
              <w:rPr>
                <w:rFonts w:cs="Arial"/>
              </w:rPr>
            </w:pPr>
            <w:r w:rsidRPr="007E0B31">
              <w:rPr>
                <w:rFonts w:cs="Arial"/>
              </w:rPr>
              <w:t>System Constraint Group</w:t>
            </w:r>
          </w:p>
        </w:tc>
        <w:tc>
          <w:tcPr>
            <w:tcW w:w="6634" w:type="dxa"/>
          </w:tcPr>
          <w:p w14:paraId="4EA868E5" w14:textId="77777777" w:rsidR="00284A6A" w:rsidRPr="007E0B31" w:rsidRDefault="00284A6A" w:rsidP="00284A6A">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284A6A" w:rsidRPr="007E0B31" w14:paraId="6A7E13AA" w14:textId="77777777" w:rsidTr="2F419186">
        <w:trPr>
          <w:cantSplit/>
        </w:trPr>
        <w:tc>
          <w:tcPr>
            <w:tcW w:w="2884" w:type="dxa"/>
          </w:tcPr>
          <w:p w14:paraId="58BAEEED" w14:textId="182D3352" w:rsidR="00284A6A" w:rsidRPr="007E0B31" w:rsidRDefault="00284A6A" w:rsidP="00284A6A">
            <w:pPr>
              <w:pStyle w:val="Arial11Bold"/>
              <w:rPr>
                <w:rFonts w:cs="Arial"/>
              </w:rPr>
            </w:pPr>
            <w:r w:rsidRPr="00636020">
              <w:rPr>
                <w:bCs/>
              </w:rPr>
              <w:t>System Defence Plan</w:t>
            </w:r>
          </w:p>
        </w:tc>
        <w:tc>
          <w:tcPr>
            <w:tcW w:w="6634" w:type="dxa"/>
          </w:tcPr>
          <w:p w14:paraId="166CE446" w14:textId="74BDBFD6" w:rsidR="00284A6A" w:rsidRPr="007E0B31" w:rsidRDefault="00284A6A" w:rsidP="00284A6A">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284A6A" w:rsidRPr="007E0B31" w14:paraId="4B0C4096" w14:textId="77777777" w:rsidTr="2F419186">
        <w:trPr>
          <w:cantSplit/>
        </w:trPr>
        <w:tc>
          <w:tcPr>
            <w:tcW w:w="2884" w:type="dxa"/>
          </w:tcPr>
          <w:p w14:paraId="2A1B9103" w14:textId="77777777" w:rsidR="00284A6A" w:rsidRPr="007E0B31" w:rsidRDefault="00284A6A" w:rsidP="00284A6A">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tcPr>
          <w:p w14:paraId="7E96E6BE" w14:textId="77777777" w:rsidR="00284A6A" w:rsidRPr="007E0B31" w:rsidRDefault="00284A6A" w:rsidP="00284A6A">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284A6A" w:rsidRPr="007E0B31" w:rsidRDefault="00284A6A" w:rsidP="00284A6A">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284A6A" w:rsidRPr="007E0B31" w:rsidRDefault="00284A6A" w:rsidP="00284A6A">
            <w:pPr>
              <w:pStyle w:val="TableArial11"/>
              <w:rPr>
                <w:rFonts w:cs="Arial"/>
              </w:rPr>
            </w:pPr>
            <w:r w:rsidRPr="007E0B31">
              <w:rPr>
                <w:rFonts w:cs="Arial"/>
              </w:rPr>
              <w:t>Where:</w:t>
            </w:r>
          </w:p>
          <w:p w14:paraId="1D419929" w14:textId="77777777" w:rsidR="00284A6A" w:rsidRPr="007E0B31" w:rsidRDefault="00284A6A" w:rsidP="00284A6A">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284A6A" w:rsidRPr="007E0B31" w:rsidRDefault="00284A6A" w:rsidP="00284A6A">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284A6A" w:rsidRPr="007E0B31" w14:paraId="4B14F526" w14:textId="77777777" w:rsidTr="2F419186">
        <w:trPr>
          <w:cantSplit/>
          <w:trHeight w:val="552"/>
        </w:trPr>
        <w:tc>
          <w:tcPr>
            <w:tcW w:w="2884" w:type="dxa"/>
          </w:tcPr>
          <w:p w14:paraId="3549E3D2" w14:textId="77777777" w:rsidR="00284A6A" w:rsidRPr="001231D8" w:rsidRDefault="00284A6A" w:rsidP="00284A6A">
            <w:pPr>
              <w:rPr>
                <w:b/>
                <w:bCs/>
              </w:rPr>
            </w:pPr>
            <w:r w:rsidRPr="001231D8">
              <w:rPr>
                <w:b/>
                <w:bCs/>
              </w:rPr>
              <w:t>System Incidents Report</w:t>
            </w:r>
          </w:p>
        </w:tc>
        <w:tc>
          <w:tcPr>
            <w:tcW w:w="6634" w:type="dxa"/>
          </w:tcPr>
          <w:p w14:paraId="6EB5AF5A" w14:textId="77777777" w:rsidR="00284A6A" w:rsidRPr="001231D8" w:rsidRDefault="00284A6A" w:rsidP="00284A6A">
            <w:r w:rsidRPr="001231D8">
              <w:t xml:space="preserve">A report submitted to the GCRP on a monthly basis, containing, but not limited to, a list of </w:t>
            </w:r>
            <w:r w:rsidRPr="001231D8">
              <w:rPr>
                <w:b/>
                <w:bCs/>
              </w:rPr>
              <w:t>Significant Events</w:t>
            </w:r>
            <w:r w:rsidRPr="001231D8">
              <w:t>, as detailed in OC3.4.1.</w:t>
            </w:r>
          </w:p>
        </w:tc>
      </w:tr>
      <w:tr w:rsidR="00284A6A" w:rsidRPr="007E0B31" w14:paraId="64E976F1" w14:textId="77777777" w:rsidTr="2F419186">
        <w:trPr>
          <w:cantSplit/>
        </w:trPr>
        <w:tc>
          <w:tcPr>
            <w:tcW w:w="2884" w:type="dxa"/>
          </w:tcPr>
          <w:p w14:paraId="3016A7F7" w14:textId="77777777" w:rsidR="00284A6A" w:rsidRPr="007E0B31" w:rsidRDefault="00284A6A" w:rsidP="00284A6A">
            <w:pPr>
              <w:pStyle w:val="Arial11Bold"/>
              <w:rPr>
                <w:rFonts w:cs="Arial"/>
              </w:rPr>
            </w:pPr>
            <w:r w:rsidRPr="007E0B31">
              <w:rPr>
                <w:rFonts w:cs="Arial"/>
              </w:rPr>
              <w:t>System Margin</w:t>
            </w:r>
          </w:p>
        </w:tc>
        <w:tc>
          <w:tcPr>
            <w:tcW w:w="6634" w:type="dxa"/>
          </w:tcPr>
          <w:p w14:paraId="703670AA" w14:textId="77777777" w:rsidR="00284A6A" w:rsidRPr="007E0B31" w:rsidRDefault="00284A6A" w:rsidP="00284A6A">
            <w:pPr>
              <w:pStyle w:val="TableArial11"/>
              <w:rPr>
                <w:rFonts w:cs="Arial"/>
              </w:rPr>
            </w:pPr>
            <w:r w:rsidRPr="007E0B31">
              <w:rPr>
                <w:rFonts w:cs="Arial"/>
              </w:rPr>
              <w:t xml:space="preserve">The margin in any period between </w:t>
            </w:r>
          </w:p>
          <w:p w14:paraId="738D23F7"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284A6A" w:rsidRPr="007E0B31" w:rsidRDefault="00284A6A" w:rsidP="00284A6A">
            <w:pPr>
              <w:pStyle w:val="TableArial11"/>
              <w:rPr>
                <w:rFonts w:cs="Arial"/>
                <w:b/>
              </w:rPr>
            </w:pPr>
            <w:r w:rsidRPr="007E0B31">
              <w:rPr>
                <w:rFonts w:cs="Arial"/>
              </w:rPr>
              <w:t>for that period.</w:t>
            </w:r>
          </w:p>
        </w:tc>
      </w:tr>
      <w:tr w:rsidR="00284A6A" w:rsidRPr="007E0B31" w14:paraId="3099E31F" w14:textId="77777777" w:rsidTr="2F419186">
        <w:trPr>
          <w:cantSplit/>
        </w:trPr>
        <w:tc>
          <w:tcPr>
            <w:tcW w:w="2884" w:type="dxa"/>
          </w:tcPr>
          <w:p w14:paraId="6B84F741" w14:textId="77777777" w:rsidR="00284A6A" w:rsidRPr="007E0B31" w:rsidRDefault="00284A6A" w:rsidP="00284A6A">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284A6A" w:rsidRPr="007E0B31" w:rsidRDefault="00284A6A" w:rsidP="00284A6A">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284A6A" w:rsidRPr="007E0B31" w14:paraId="3D29B4B3" w14:textId="77777777" w:rsidTr="2F419186">
        <w:trPr>
          <w:cantSplit/>
        </w:trPr>
        <w:tc>
          <w:tcPr>
            <w:tcW w:w="2884" w:type="dxa"/>
          </w:tcPr>
          <w:p w14:paraId="1AAAE1F3" w14:textId="77777777" w:rsidR="00284A6A" w:rsidRPr="007E0B31" w:rsidRDefault="00284A6A" w:rsidP="00284A6A">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284A6A" w:rsidRPr="007E0B31" w:rsidRDefault="00284A6A" w:rsidP="00284A6A">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284A6A" w:rsidRPr="007E0B31" w14:paraId="2E61AADE" w14:textId="77777777" w:rsidTr="2F419186">
        <w:trPr>
          <w:cantSplit/>
        </w:trPr>
        <w:tc>
          <w:tcPr>
            <w:tcW w:w="2884" w:type="dxa"/>
          </w:tcPr>
          <w:p w14:paraId="7FAE100E" w14:textId="5C92C90A" w:rsidR="00284A6A" w:rsidRPr="00636020" w:rsidRDefault="00284A6A" w:rsidP="00284A6A">
            <w:pPr>
              <w:pStyle w:val="Arial11Bold"/>
              <w:rPr>
                <w:bCs/>
              </w:rPr>
            </w:pPr>
            <w:r>
              <w:rPr>
                <w:rFonts w:cs="Arial"/>
              </w:rPr>
              <w:t>System Restoration</w:t>
            </w:r>
          </w:p>
        </w:tc>
        <w:tc>
          <w:tcPr>
            <w:tcW w:w="6634" w:type="dxa"/>
          </w:tcPr>
          <w:p w14:paraId="53AAEE62" w14:textId="15529814" w:rsidR="00284A6A" w:rsidRPr="00E00BC7" w:rsidRDefault="00284A6A" w:rsidP="00284A6A">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284A6A" w:rsidRPr="007E0B31" w14:paraId="2CF3A043" w14:textId="77777777" w:rsidTr="2F419186">
        <w:trPr>
          <w:cantSplit/>
        </w:trPr>
        <w:tc>
          <w:tcPr>
            <w:tcW w:w="2884" w:type="dxa"/>
          </w:tcPr>
          <w:p w14:paraId="0120BCB8" w14:textId="3A83B8E2" w:rsidR="00284A6A" w:rsidRDefault="00284A6A" w:rsidP="00284A6A">
            <w:pPr>
              <w:pStyle w:val="Arial11Bold"/>
              <w:rPr>
                <w:rFonts w:cs="Arial"/>
              </w:rPr>
            </w:pPr>
            <w:r>
              <w:rPr>
                <w:rFonts w:cs="Arial"/>
              </w:rPr>
              <w:t>System Restoration Region</w:t>
            </w:r>
          </w:p>
        </w:tc>
        <w:tc>
          <w:tcPr>
            <w:tcW w:w="6634" w:type="dxa"/>
          </w:tcPr>
          <w:p w14:paraId="5FF483DB" w14:textId="1B238D87" w:rsidR="00284A6A" w:rsidRPr="007E0B31" w:rsidRDefault="00284A6A" w:rsidP="00284A6A">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284A6A" w:rsidRPr="007E0B31" w14:paraId="3847C81E" w14:textId="77777777" w:rsidTr="2F419186">
        <w:trPr>
          <w:cantSplit/>
        </w:trPr>
        <w:tc>
          <w:tcPr>
            <w:tcW w:w="2884" w:type="dxa"/>
          </w:tcPr>
          <w:p w14:paraId="7FC4DAB5" w14:textId="7005E6F4" w:rsidR="00284A6A" w:rsidRPr="007E0B31" w:rsidRDefault="00284A6A" w:rsidP="00284A6A">
            <w:pPr>
              <w:pStyle w:val="Arial11Bold"/>
              <w:rPr>
                <w:rFonts w:cs="Arial"/>
              </w:rPr>
            </w:pPr>
            <w:r w:rsidRPr="00636020">
              <w:rPr>
                <w:bCs/>
              </w:rPr>
              <w:lastRenderedPageBreak/>
              <w:t>System Restoration Plan</w:t>
            </w:r>
          </w:p>
        </w:tc>
        <w:tc>
          <w:tcPr>
            <w:tcW w:w="6634" w:type="dxa"/>
          </w:tcPr>
          <w:p w14:paraId="3E074751" w14:textId="4AF36860" w:rsidR="00284A6A" w:rsidRPr="007E0B31" w:rsidRDefault="00284A6A" w:rsidP="00284A6A">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284A6A" w:rsidRPr="007E0B31" w14:paraId="6694953E" w14:textId="77777777" w:rsidTr="2F419186">
        <w:trPr>
          <w:cantSplit/>
        </w:trPr>
        <w:tc>
          <w:tcPr>
            <w:tcW w:w="2884" w:type="dxa"/>
          </w:tcPr>
          <w:p w14:paraId="04061391" w14:textId="77777777" w:rsidR="00284A6A" w:rsidRPr="007E0B31" w:rsidRDefault="00284A6A" w:rsidP="00284A6A">
            <w:pPr>
              <w:pStyle w:val="Arial11Bold"/>
              <w:rPr>
                <w:rFonts w:cs="Arial"/>
              </w:rPr>
            </w:pPr>
            <w:r w:rsidRPr="007E0B31">
              <w:rPr>
                <w:rFonts w:cs="Arial"/>
              </w:rPr>
              <w:t>System Telephony</w:t>
            </w:r>
          </w:p>
        </w:tc>
        <w:tc>
          <w:tcPr>
            <w:tcW w:w="6634" w:type="dxa"/>
          </w:tcPr>
          <w:p w14:paraId="782961A9" w14:textId="0DAB7FEF" w:rsidR="00284A6A" w:rsidRPr="007E0B31" w:rsidRDefault="00284A6A" w:rsidP="00284A6A">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284A6A" w:rsidRPr="007E0B31" w14:paraId="7CE86D0C" w14:textId="77777777" w:rsidTr="2F419186">
        <w:trPr>
          <w:cantSplit/>
        </w:trPr>
        <w:tc>
          <w:tcPr>
            <w:tcW w:w="2884" w:type="dxa"/>
          </w:tcPr>
          <w:p w14:paraId="6D2E474F" w14:textId="77777777" w:rsidR="00284A6A" w:rsidRPr="007E0B31" w:rsidRDefault="00284A6A" w:rsidP="00284A6A">
            <w:pPr>
              <w:pStyle w:val="Arial11Bold"/>
              <w:rPr>
                <w:rFonts w:cs="Arial"/>
              </w:rPr>
            </w:pPr>
            <w:r w:rsidRPr="007E0B31">
              <w:rPr>
                <w:rFonts w:cs="Arial"/>
              </w:rPr>
              <w:t>System Tests</w:t>
            </w:r>
          </w:p>
        </w:tc>
        <w:tc>
          <w:tcPr>
            <w:tcW w:w="6634" w:type="dxa"/>
          </w:tcPr>
          <w:p w14:paraId="23728F19" w14:textId="77777777" w:rsidR="00284A6A" w:rsidRPr="007E0B31" w:rsidRDefault="00284A6A" w:rsidP="00284A6A">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284A6A" w:rsidRPr="007E0B31" w14:paraId="08C1037D" w14:textId="77777777" w:rsidTr="2F419186">
        <w:trPr>
          <w:cantSplit/>
        </w:trPr>
        <w:tc>
          <w:tcPr>
            <w:tcW w:w="2884" w:type="dxa"/>
          </w:tcPr>
          <w:p w14:paraId="7BAC63AF" w14:textId="77777777" w:rsidR="00284A6A" w:rsidRPr="007E0B31" w:rsidRDefault="00284A6A" w:rsidP="00284A6A">
            <w:pPr>
              <w:pStyle w:val="Arial11Bold"/>
              <w:rPr>
                <w:rFonts w:cs="Arial"/>
              </w:rPr>
            </w:pPr>
            <w:r w:rsidRPr="007E0B31">
              <w:rPr>
                <w:rFonts w:cs="Arial"/>
              </w:rPr>
              <w:t>System to Demand Intertrip Scheme</w:t>
            </w:r>
          </w:p>
        </w:tc>
        <w:tc>
          <w:tcPr>
            <w:tcW w:w="6634" w:type="dxa"/>
          </w:tcPr>
          <w:p w14:paraId="1F793A5F" w14:textId="77777777" w:rsidR="00284A6A" w:rsidRPr="007E0B31" w:rsidRDefault="00284A6A" w:rsidP="00284A6A">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284A6A" w:rsidRPr="007E0B31" w14:paraId="0CFD31AD" w14:textId="77777777" w:rsidTr="2F419186">
        <w:trPr>
          <w:cantSplit/>
        </w:trPr>
        <w:tc>
          <w:tcPr>
            <w:tcW w:w="2884" w:type="dxa"/>
          </w:tcPr>
          <w:p w14:paraId="6FAF95FE" w14:textId="77777777" w:rsidR="00284A6A" w:rsidRPr="007E0B31" w:rsidRDefault="00284A6A" w:rsidP="00284A6A">
            <w:pPr>
              <w:pStyle w:val="Arial11Bold"/>
              <w:rPr>
                <w:rFonts w:cs="Arial"/>
              </w:rPr>
            </w:pPr>
            <w:r w:rsidRPr="007E0B31">
              <w:rPr>
                <w:rFonts w:cs="Arial"/>
              </w:rPr>
              <w:t>System to Generator Operational Intertripping</w:t>
            </w:r>
          </w:p>
        </w:tc>
        <w:tc>
          <w:tcPr>
            <w:tcW w:w="6634" w:type="dxa"/>
          </w:tcPr>
          <w:p w14:paraId="3E1A2B55" w14:textId="61971953" w:rsidR="00284A6A" w:rsidRPr="007E0B31" w:rsidRDefault="00284A6A" w:rsidP="00284A6A">
            <w:pPr>
              <w:pStyle w:val="TableArial11"/>
              <w:rPr>
                <w:rFonts w:cs="Arial"/>
              </w:rPr>
            </w:pPr>
            <w:bookmarkStart w:id="244"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244"/>
            <w:r w:rsidRPr="007E0B31">
              <w:rPr>
                <w:rFonts w:cs="Arial"/>
              </w:rPr>
              <w:t>.</w:t>
            </w:r>
          </w:p>
        </w:tc>
      </w:tr>
      <w:tr w:rsidR="00284A6A" w:rsidRPr="007E0B31" w14:paraId="1DA61D3F" w14:textId="77777777" w:rsidTr="2F419186">
        <w:trPr>
          <w:cantSplit/>
        </w:trPr>
        <w:tc>
          <w:tcPr>
            <w:tcW w:w="2884" w:type="dxa"/>
          </w:tcPr>
          <w:p w14:paraId="68676C7F" w14:textId="77777777" w:rsidR="00284A6A" w:rsidRPr="007E0B31" w:rsidRDefault="00284A6A" w:rsidP="00284A6A">
            <w:pPr>
              <w:pStyle w:val="Arial11Bold"/>
              <w:rPr>
                <w:rFonts w:cs="Arial"/>
              </w:rPr>
            </w:pPr>
            <w:r w:rsidRPr="007E0B31">
              <w:rPr>
                <w:rFonts w:cs="Arial"/>
              </w:rPr>
              <w:t>System to Generator Operational Intertripping Scheme</w:t>
            </w:r>
          </w:p>
        </w:tc>
        <w:tc>
          <w:tcPr>
            <w:tcW w:w="6634" w:type="dxa"/>
          </w:tcPr>
          <w:p w14:paraId="62BA3C3F" w14:textId="7BBA8F9D" w:rsidR="00284A6A" w:rsidRPr="007E0B31" w:rsidRDefault="00284A6A" w:rsidP="00284A6A">
            <w:pPr>
              <w:pStyle w:val="TableArial11"/>
              <w:rPr>
                <w:rFonts w:cs="Arial"/>
              </w:rPr>
            </w:pPr>
            <w:bookmarkStart w:id="245"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245"/>
          </w:p>
        </w:tc>
      </w:tr>
      <w:tr w:rsidR="00284A6A" w:rsidRPr="007E0B31" w14:paraId="5E31ADD9" w14:textId="77777777" w:rsidTr="2F419186">
        <w:trPr>
          <w:cantSplit/>
        </w:trPr>
        <w:tc>
          <w:tcPr>
            <w:tcW w:w="2884" w:type="dxa"/>
          </w:tcPr>
          <w:p w14:paraId="0CFAE3A8" w14:textId="77777777" w:rsidR="00284A6A" w:rsidRPr="007E0B31" w:rsidRDefault="00284A6A" w:rsidP="00284A6A">
            <w:pPr>
              <w:pStyle w:val="Arial11Bold"/>
              <w:rPr>
                <w:rFonts w:cs="Arial"/>
              </w:rPr>
            </w:pPr>
            <w:r w:rsidRPr="0068623B">
              <w:rPr>
                <w:rFonts w:cs="Arial"/>
              </w:rPr>
              <w:t>Targe</w:t>
            </w:r>
            <w:r w:rsidRPr="00360F5B">
              <w:rPr>
                <w:rFonts w:cs="Arial"/>
              </w:rPr>
              <w:t>t Frequency</w:t>
            </w:r>
          </w:p>
        </w:tc>
        <w:tc>
          <w:tcPr>
            <w:tcW w:w="6634" w:type="dxa"/>
          </w:tcPr>
          <w:p w14:paraId="0FFC5410" w14:textId="4149A4DC" w:rsidR="00284A6A" w:rsidRPr="007E0B31" w:rsidRDefault="00284A6A" w:rsidP="00284A6A">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284A6A" w:rsidRPr="007E0B31" w14:paraId="33638CB5" w14:textId="77777777" w:rsidTr="2F419186">
        <w:trPr>
          <w:cantSplit/>
        </w:trPr>
        <w:tc>
          <w:tcPr>
            <w:tcW w:w="2884" w:type="dxa"/>
          </w:tcPr>
          <w:p w14:paraId="32E734FA" w14:textId="77777777" w:rsidR="00284A6A" w:rsidRPr="007E0B31" w:rsidRDefault="00284A6A" w:rsidP="00284A6A">
            <w:pPr>
              <w:pStyle w:val="Arial11Bold"/>
              <w:rPr>
                <w:rFonts w:cs="Arial"/>
              </w:rPr>
            </w:pPr>
            <w:r w:rsidRPr="007E0B31">
              <w:rPr>
                <w:rFonts w:cs="Arial"/>
              </w:rPr>
              <w:t>Technical Specification</w:t>
            </w:r>
          </w:p>
        </w:tc>
        <w:tc>
          <w:tcPr>
            <w:tcW w:w="6634" w:type="dxa"/>
          </w:tcPr>
          <w:p w14:paraId="6AE817CF" w14:textId="77777777" w:rsidR="00284A6A" w:rsidRPr="007E0B31" w:rsidRDefault="00284A6A" w:rsidP="00284A6A">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284A6A" w:rsidRPr="007E0B31" w14:paraId="4A337598" w14:textId="77777777" w:rsidTr="2F419186">
        <w:trPr>
          <w:cantSplit/>
        </w:trPr>
        <w:tc>
          <w:tcPr>
            <w:tcW w:w="2884" w:type="dxa"/>
          </w:tcPr>
          <w:p w14:paraId="39FDCA0F" w14:textId="51FF5C89" w:rsidR="00284A6A" w:rsidRPr="007E0B31" w:rsidRDefault="00284A6A" w:rsidP="00284A6A">
            <w:pPr>
              <w:pStyle w:val="Arial11Bold"/>
              <w:rPr>
                <w:rFonts w:cs="Arial"/>
              </w:rPr>
            </w:pPr>
            <w:r>
              <w:rPr>
                <w:rFonts w:cs="Arial"/>
              </w:rPr>
              <w:t>TERRE</w:t>
            </w:r>
          </w:p>
        </w:tc>
        <w:tc>
          <w:tcPr>
            <w:tcW w:w="6634" w:type="dxa"/>
          </w:tcPr>
          <w:p w14:paraId="583D7EB9" w14:textId="2F95AC51" w:rsidR="00284A6A" w:rsidRPr="007E0B31" w:rsidRDefault="00284A6A" w:rsidP="00284A6A">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284A6A" w:rsidRPr="007E0B31" w14:paraId="5926AD32" w14:textId="77777777" w:rsidTr="2F419186">
        <w:trPr>
          <w:cantSplit/>
        </w:trPr>
        <w:tc>
          <w:tcPr>
            <w:tcW w:w="2884" w:type="dxa"/>
          </w:tcPr>
          <w:p w14:paraId="567E2BEF" w14:textId="695F4B81" w:rsidR="00284A6A" w:rsidRDefault="00284A6A" w:rsidP="00284A6A">
            <w:pPr>
              <w:pStyle w:val="Arial11Bold"/>
              <w:rPr>
                <w:rFonts w:cs="Arial"/>
              </w:rPr>
            </w:pPr>
            <w:r w:rsidRPr="0081264E">
              <w:rPr>
                <w:rFonts w:cs="Arial"/>
              </w:rPr>
              <w:lastRenderedPageBreak/>
              <w:t>TERRE Activation Period</w:t>
            </w:r>
          </w:p>
        </w:tc>
        <w:tc>
          <w:tcPr>
            <w:tcW w:w="6634" w:type="dxa"/>
          </w:tcPr>
          <w:p w14:paraId="41684B89" w14:textId="1905B62B" w:rsidR="00284A6A" w:rsidRPr="0081264E" w:rsidRDefault="00284A6A" w:rsidP="00284A6A">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284A6A" w:rsidRPr="007E0B31" w14:paraId="49B52FEC" w14:textId="77777777" w:rsidTr="2F419186">
        <w:trPr>
          <w:cantSplit/>
        </w:trPr>
        <w:tc>
          <w:tcPr>
            <w:tcW w:w="2884" w:type="dxa"/>
          </w:tcPr>
          <w:p w14:paraId="1FED211F" w14:textId="533B6423" w:rsidR="00284A6A" w:rsidRPr="0081264E" w:rsidRDefault="00284A6A" w:rsidP="00284A6A">
            <w:pPr>
              <w:pStyle w:val="Arial11Bold"/>
              <w:rPr>
                <w:rFonts w:cs="Arial"/>
              </w:rPr>
            </w:pPr>
            <w:r w:rsidRPr="0081264E">
              <w:rPr>
                <w:rFonts w:cs="Arial"/>
              </w:rPr>
              <w:t>TERRE Auction Period</w:t>
            </w:r>
          </w:p>
        </w:tc>
        <w:tc>
          <w:tcPr>
            <w:tcW w:w="6634" w:type="dxa"/>
          </w:tcPr>
          <w:p w14:paraId="671C74AE" w14:textId="7274A881" w:rsidR="00284A6A" w:rsidRPr="0081264E" w:rsidRDefault="00284A6A" w:rsidP="00284A6A">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284A6A" w:rsidRPr="007E0B31" w14:paraId="65701A2F" w14:textId="77777777" w:rsidTr="2F419186">
        <w:trPr>
          <w:cantSplit/>
        </w:trPr>
        <w:tc>
          <w:tcPr>
            <w:tcW w:w="2884" w:type="dxa"/>
          </w:tcPr>
          <w:p w14:paraId="7DA4E9BF" w14:textId="53EC5DBC" w:rsidR="00284A6A" w:rsidRPr="0081264E" w:rsidRDefault="00284A6A" w:rsidP="00284A6A">
            <w:pPr>
              <w:pStyle w:val="Arial11Bold"/>
              <w:rPr>
                <w:rFonts w:cs="Arial"/>
              </w:rPr>
            </w:pPr>
            <w:r w:rsidRPr="0081264E">
              <w:rPr>
                <w:rFonts w:cs="Arial"/>
              </w:rPr>
              <w:t>TERRE Bid</w:t>
            </w:r>
          </w:p>
        </w:tc>
        <w:tc>
          <w:tcPr>
            <w:tcW w:w="6634" w:type="dxa"/>
          </w:tcPr>
          <w:p w14:paraId="3AA84BC8" w14:textId="59D282F8" w:rsidR="00284A6A" w:rsidRPr="0081264E" w:rsidRDefault="00284A6A" w:rsidP="00284A6A">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284A6A" w:rsidRPr="007E0B31" w14:paraId="55062C4A" w14:textId="77777777" w:rsidTr="2F419186">
        <w:trPr>
          <w:cantSplit/>
        </w:trPr>
        <w:tc>
          <w:tcPr>
            <w:tcW w:w="2884" w:type="dxa"/>
          </w:tcPr>
          <w:p w14:paraId="0E3BA98F" w14:textId="3DE6A8A3" w:rsidR="00284A6A" w:rsidRPr="0081264E" w:rsidRDefault="00284A6A" w:rsidP="00284A6A">
            <w:pPr>
              <w:pStyle w:val="Arial11Bold"/>
              <w:rPr>
                <w:rFonts w:cs="Arial"/>
              </w:rPr>
            </w:pPr>
            <w:r>
              <w:rPr>
                <w:rFonts w:cs="Arial"/>
              </w:rPr>
              <w:t>TERRE Central Platform</w:t>
            </w:r>
          </w:p>
        </w:tc>
        <w:tc>
          <w:tcPr>
            <w:tcW w:w="6634" w:type="dxa"/>
          </w:tcPr>
          <w:p w14:paraId="21E47917" w14:textId="46FA1734" w:rsidR="00284A6A" w:rsidRPr="0081264E" w:rsidRDefault="00284A6A" w:rsidP="00284A6A">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284A6A" w:rsidRPr="0079139F" w14:paraId="275B43EB" w14:textId="77777777" w:rsidTr="2F419186">
        <w:trPr>
          <w:cantSplit/>
        </w:trPr>
        <w:tc>
          <w:tcPr>
            <w:tcW w:w="2884" w:type="dxa"/>
          </w:tcPr>
          <w:p w14:paraId="2CEC27FA" w14:textId="6D73E446" w:rsidR="00284A6A" w:rsidRPr="0079139F" w:rsidRDefault="00284A6A" w:rsidP="00284A6A">
            <w:pPr>
              <w:pStyle w:val="Arial11Bold"/>
              <w:rPr>
                <w:rFonts w:cs="Arial"/>
              </w:rPr>
            </w:pPr>
            <w:r w:rsidRPr="0079139F">
              <w:rPr>
                <w:rFonts w:cs="Arial"/>
              </w:rPr>
              <w:t>TERRE Data Validation and Consistency Rules</w:t>
            </w:r>
          </w:p>
        </w:tc>
        <w:tc>
          <w:tcPr>
            <w:tcW w:w="6634" w:type="dxa"/>
          </w:tcPr>
          <w:p w14:paraId="7AC65FEF" w14:textId="12093011" w:rsidR="00284A6A" w:rsidRDefault="00284A6A" w:rsidP="00284A6A">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284A6A" w:rsidRPr="007E0B31" w14:paraId="377F57A2" w14:textId="77777777" w:rsidTr="2F419186">
        <w:trPr>
          <w:cantSplit/>
        </w:trPr>
        <w:tc>
          <w:tcPr>
            <w:tcW w:w="2884" w:type="dxa"/>
          </w:tcPr>
          <w:p w14:paraId="150333DE" w14:textId="33A1157A" w:rsidR="00284A6A" w:rsidRDefault="00284A6A" w:rsidP="00284A6A">
            <w:pPr>
              <w:pStyle w:val="Arial11Bold"/>
              <w:jc w:val="both"/>
              <w:rPr>
                <w:rFonts w:cs="Arial"/>
              </w:rPr>
            </w:pPr>
            <w:r w:rsidRPr="0081264E">
              <w:rPr>
                <w:rFonts w:cs="Arial"/>
              </w:rPr>
              <w:t>TERRE Gate Closure</w:t>
            </w:r>
          </w:p>
        </w:tc>
        <w:tc>
          <w:tcPr>
            <w:tcW w:w="6634" w:type="dxa"/>
          </w:tcPr>
          <w:p w14:paraId="36E98425" w14:textId="7BF742E0" w:rsidR="00284A6A" w:rsidRPr="0081264E" w:rsidRDefault="00284A6A" w:rsidP="00284A6A">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284A6A" w:rsidRPr="007E0B31" w14:paraId="162A65B2" w14:textId="77777777" w:rsidTr="2F419186">
        <w:trPr>
          <w:cantSplit/>
        </w:trPr>
        <w:tc>
          <w:tcPr>
            <w:tcW w:w="2884" w:type="dxa"/>
          </w:tcPr>
          <w:p w14:paraId="1E8AEB6A" w14:textId="77777777" w:rsidR="00284A6A" w:rsidRDefault="00284A6A" w:rsidP="00284A6A">
            <w:pPr>
              <w:pStyle w:val="Arial11Bold"/>
              <w:jc w:val="both"/>
              <w:rPr>
                <w:rFonts w:cs="Arial"/>
              </w:rPr>
            </w:pPr>
            <w:r>
              <w:rPr>
                <w:rFonts w:cs="Arial"/>
              </w:rPr>
              <w:t>TERRE Instruction</w:t>
            </w:r>
          </w:p>
          <w:p w14:paraId="6C90D26B" w14:textId="1F6FC951" w:rsidR="00284A6A" w:rsidRPr="0081264E" w:rsidRDefault="00284A6A" w:rsidP="00284A6A">
            <w:pPr>
              <w:pStyle w:val="Arial11Bold"/>
              <w:jc w:val="both"/>
              <w:rPr>
                <w:rFonts w:cs="Arial"/>
              </w:rPr>
            </w:pPr>
            <w:r w:rsidRPr="0081264E">
              <w:rPr>
                <w:rFonts w:cs="Arial"/>
              </w:rPr>
              <w:t>Guide</w:t>
            </w:r>
          </w:p>
        </w:tc>
        <w:tc>
          <w:tcPr>
            <w:tcW w:w="6634" w:type="dxa"/>
          </w:tcPr>
          <w:p w14:paraId="0AE534E2" w14:textId="203C4D64" w:rsidR="00284A6A" w:rsidRDefault="00284A6A" w:rsidP="00284A6A">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284A6A" w:rsidRPr="007E0B31" w14:paraId="3B8258A7" w14:textId="77777777" w:rsidTr="2F419186">
        <w:trPr>
          <w:cantSplit/>
        </w:trPr>
        <w:tc>
          <w:tcPr>
            <w:tcW w:w="2884" w:type="dxa"/>
          </w:tcPr>
          <w:p w14:paraId="0D19D080" w14:textId="77777777" w:rsidR="00284A6A" w:rsidRPr="007E0B31" w:rsidRDefault="00284A6A" w:rsidP="00284A6A">
            <w:pPr>
              <w:pStyle w:val="Arial11Bold"/>
              <w:rPr>
                <w:rFonts w:cs="Arial"/>
              </w:rPr>
            </w:pPr>
            <w:r w:rsidRPr="007E0B31">
              <w:rPr>
                <w:rFonts w:cs="Arial"/>
              </w:rPr>
              <w:t>Test Co-ordinator</w:t>
            </w:r>
          </w:p>
        </w:tc>
        <w:tc>
          <w:tcPr>
            <w:tcW w:w="6634" w:type="dxa"/>
          </w:tcPr>
          <w:p w14:paraId="326082B0" w14:textId="77777777" w:rsidR="00284A6A" w:rsidRPr="007E0B31" w:rsidRDefault="00284A6A" w:rsidP="00284A6A">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284A6A" w:rsidRPr="007E0B31" w14:paraId="01488D17" w14:textId="77777777" w:rsidTr="2F419186">
        <w:trPr>
          <w:cantSplit/>
        </w:trPr>
        <w:tc>
          <w:tcPr>
            <w:tcW w:w="2884" w:type="dxa"/>
          </w:tcPr>
          <w:p w14:paraId="128FD9C9" w14:textId="77777777" w:rsidR="00284A6A" w:rsidRPr="007E0B31" w:rsidRDefault="00284A6A" w:rsidP="00284A6A">
            <w:pPr>
              <w:pStyle w:val="Arial11Bold"/>
              <w:rPr>
                <w:rFonts w:cs="Arial"/>
              </w:rPr>
            </w:pPr>
            <w:r w:rsidRPr="007E0B31">
              <w:rPr>
                <w:rFonts w:cs="Arial"/>
              </w:rPr>
              <w:t>Test Panel</w:t>
            </w:r>
          </w:p>
        </w:tc>
        <w:tc>
          <w:tcPr>
            <w:tcW w:w="6634" w:type="dxa"/>
          </w:tcPr>
          <w:p w14:paraId="33A2A2B3" w14:textId="77777777" w:rsidR="00284A6A" w:rsidRPr="007E0B31" w:rsidRDefault="00284A6A" w:rsidP="00284A6A">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284A6A" w:rsidRPr="007E0B31" w14:paraId="2164A4E4" w14:textId="77777777" w:rsidTr="2F419186">
        <w:trPr>
          <w:cantSplit/>
        </w:trPr>
        <w:tc>
          <w:tcPr>
            <w:tcW w:w="2884" w:type="dxa"/>
          </w:tcPr>
          <w:p w14:paraId="1F60112F" w14:textId="41D5FEBC" w:rsidR="00284A6A" w:rsidRPr="00875FA6" w:rsidRDefault="00284A6A" w:rsidP="00284A6A">
            <w:pPr>
              <w:pStyle w:val="Arial11Bold"/>
            </w:pPr>
            <w:r w:rsidRPr="00875FA6">
              <w:t>Test Plan</w:t>
            </w:r>
          </w:p>
        </w:tc>
        <w:tc>
          <w:tcPr>
            <w:tcW w:w="6634" w:type="dxa"/>
          </w:tcPr>
          <w:p w14:paraId="438005A0" w14:textId="76F7FBDF" w:rsidR="00284A6A" w:rsidRPr="00875FA6" w:rsidRDefault="00284A6A" w:rsidP="00284A6A">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284A6A" w:rsidRPr="007E0B31" w14:paraId="28AD5A3B" w14:textId="77777777" w:rsidTr="2F419186">
        <w:trPr>
          <w:cantSplit/>
        </w:trPr>
        <w:tc>
          <w:tcPr>
            <w:tcW w:w="2884" w:type="dxa"/>
          </w:tcPr>
          <w:p w14:paraId="57595996" w14:textId="77777777" w:rsidR="00284A6A" w:rsidRPr="007E0B31" w:rsidRDefault="00284A6A" w:rsidP="00284A6A">
            <w:pPr>
              <w:pStyle w:val="Arial11Bold"/>
              <w:rPr>
                <w:rFonts w:cs="Arial"/>
              </w:rPr>
            </w:pPr>
            <w:r w:rsidRPr="007E0B31">
              <w:rPr>
                <w:rFonts w:cs="Arial"/>
              </w:rPr>
              <w:t>Test Programme</w:t>
            </w:r>
          </w:p>
        </w:tc>
        <w:tc>
          <w:tcPr>
            <w:tcW w:w="6634" w:type="dxa"/>
          </w:tcPr>
          <w:p w14:paraId="19CEAC1B" w14:textId="77C128C1" w:rsidR="00284A6A" w:rsidRPr="007E0B31" w:rsidRDefault="00284A6A" w:rsidP="00284A6A">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284A6A" w:rsidRPr="007E0B31" w14:paraId="1328CFC6" w14:textId="77777777" w:rsidTr="2F419186">
        <w:trPr>
          <w:cantSplit/>
        </w:trPr>
        <w:tc>
          <w:tcPr>
            <w:tcW w:w="2884" w:type="dxa"/>
          </w:tcPr>
          <w:p w14:paraId="1D6B5BC8" w14:textId="77777777" w:rsidR="00284A6A" w:rsidRPr="007E0B31" w:rsidRDefault="00284A6A" w:rsidP="00284A6A">
            <w:pPr>
              <w:pStyle w:val="Arial11Bold"/>
              <w:rPr>
                <w:rFonts w:cs="Arial"/>
              </w:rPr>
            </w:pPr>
            <w:r w:rsidRPr="007E0B31">
              <w:rPr>
                <w:rFonts w:cs="Arial"/>
              </w:rPr>
              <w:t>Test Proposer</w:t>
            </w:r>
          </w:p>
        </w:tc>
        <w:tc>
          <w:tcPr>
            <w:tcW w:w="6634" w:type="dxa"/>
          </w:tcPr>
          <w:p w14:paraId="3AACD309" w14:textId="77777777" w:rsidR="00284A6A" w:rsidRPr="007E0B31" w:rsidRDefault="00284A6A" w:rsidP="00284A6A">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284A6A" w:rsidRPr="007E0B31" w14:paraId="316C92C8" w14:textId="77777777" w:rsidTr="2F419186">
        <w:trPr>
          <w:cantSplit/>
        </w:trPr>
        <w:tc>
          <w:tcPr>
            <w:tcW w:w="2884" w:type="dxa"/>
          </w:tcPr>
          <w:p w14:paraId="06874C34" w14:textId="30838C72" w:rsidR="00284A6A" w:rsidRPr="004C03CD" w:rsidRDefault="00284A6A" w:rsidP="00284A6A">
            <w:pPr>
              <w:pStyle w:val="Arial11Bold"/>
              <w:rPr>
                <w:rFonts w:cs="Arial"/>
              </w:rPr>
            </w:pPr>
            <w:r w:rsidRPr="002510FF">
              <w:rPr>
                <w:rFonts w:cs="Arial"/>
              </w:rPr>
              <w:t>Test Signal</w:t>
            </w:r>
          </w:p>
        </w:tc>
        <w:tc>
          <w:tcPr>
            <w:tcW w:w="6634" w:type="dxa"/>
          </w:tcPr>
          <w:p w14:paraId="0F830BE9" w14:textId="5C14D1D7" w:rsidR="00284A6A" w:rsidRPr="004C03CD" w:rsidRDefault="00284A6A" w:rsidP="00284A6A">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284A6A" w:rsidRPr="007E0B31" w14:paraId="1191920B" w14:textId="77777777" w:rsidTr="2F419186">
        <w:trPr>
          <w:cantSplit/>
        </w:trPr>
        <w:tc>
          <w:tcPr>
            <w:tcW w:w="2884" w:type="dxa"/>
          </w:tcPr>
          <w:p w14:paraId="1A32535D" w14:textId="3657B7C0" w:rsidR="00284A6A" w:rsidRPr="007E0B31" w:rsidRDefault="00284A6A" w:rsidP="00284A6A">
            <w:pPr>
              <w:pStyle w:val="Arial11Bold"/>
              <w:rPr>
                <w:rFonts w:cs="Arial"/>
              </w:rPr>
            </w:pPr>
            <w:r>
              <w:rPr>
                <w:rFonts w:cs="Arial"/>
              </w:rPr>
              <w:t>The Company</w:t>
            </w:r>
          </w:p>
        </w:tc>
        <w:tc>
          <w:tcPr>
            <w:tcW w:w="6634" w:type="dxa"/>
          </w:tcPr>
          <w:p w14:paraId="17B4E3BD" w14:textId="70ADDF76" w:rsidR="00284A6A" w:rsidRPr="007E0B31" w:rsidRDefault="00284A6A" w:rsidP="00284A6A">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 </w:t>
            </w:r>
          </w:p>
        </w:tc>
      </w:tr>
      <w:tr w:rsidR="00284A6A" w:rsidRPr="007E0B31" w14:paraId="100BAB28" w14:textId="77777777" w:rsidTr="2F419186">
        <w:trPr>
          <w:cantSplit/>
        </w:trPr>
        <w:tc>
          <w:tcPr>
            <w:tcW w:w="2884" w:type="dxa"/>
          </w:tcPr>
          <w:p w14:paraId="4F575092" w14:textId="1BAAF1FB" w:rsidR="00284A6A" w:rsidRPr="007E0B31" w:rsidRDefault="00284A6A" w:rsidP="00284A6A">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284A6A" w:rsidRPr="007E0B31" w:rsidRDefault="00284A6A" w:rsidP="00284A6A">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284A6A" w:rsidRPr="007E0B31" w14:paraId="07C21332" w14:textId="77777777" w:rsidTr="2F419186">
        <w:trPr>
          <w:cantSplit/>
        </w:trPr>
        <w:tc>
          <w:tcPr>
            <w:tcW w:w="2884" w:type="dxa"/>
          </w:tcPr>
          <w:p w14:paraId="46DE90D6" w14:textId="315D2376" w:rsidR="00284A6A" w:rsidRPr="007E0B31" w:rsidRDefault="00284A6A" w:rsidP="00284A6A">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284A6A" w:rsidRPr="007E0B31" w:rsidRDefault="00284A6A" w:rsidP="00284A6A">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284A6A" w:rsidRPr="007E0B31" w14:paraId="7E0C0F2F" w14:textId="77777777" w:rsidTr="2F419186">
        <w:trPr>
          <w:cantSplit/>
        </w:trPr>
        <w:tc>
          <w:tcPr>
            <w:tcW w:w="2884" w:type="dxa"/>
          </w:tcPr>
          <w:p w14:paraId="1E0D9CB3" w14:textId="157BEEAF" w:rsidR="00284A6A" w:rsidRPr="00A438EF" w:rsidRDefault="00284A6A" w:rsidP="00284A6A">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6634" w:type="dxa"/>
          </w:tcPr>
          <w:p w14:paraId="0B413FB2" w14:textId="524E3026" w:rsidR="00284A6A" w:rsidRPr="00CE4CCF" w:rsidRDefault="00284A6A" w:rsidP="00284A6A">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284A6A" w:rsidRPr="007E0B31" w14:paraId="051B9233" w14:textId="77777777" w:rsidTr="2F419186">
        <w:trPr>
          <w:cantSplit/>
        </w:trPr>
        <w:tc>
          <w:tcPr>
            <w:tcW w:w="2884" w:type="dxa"/>
          </w:tcPr>
          <w:p w14:paraId="2A8B99B3" w14:textId="592766FF" w:rsidR="00284A6A" w:rsidRPr="007E0B31" w:rsidRDefault="00284A6A" w:rsidP="00284A6A">
            <w:pPr>
              <w:pStyle w:val="Arial11Bold"/>
              <w:rPr>
                <w:rFonts w:cs="Arial"/>
              </w:rPr>
            </w:pPr>
            <w:r w:rsidRPr="0001102F">
              <w:rPr>
                <w:rFonts w:cs="Arial"/>
              </w:rPr>
              <w:t>Top Up Restoration Contract</w:t>
            </w:r>
          </w:p>
        </w:tc>
        <w:tc>
          <w:tcPr>
            <w:tcW w:w="6634" w:type="dxa"/>
          </w:tcPr>
          <w:p w14:paraId="48943893" w14:textId="224A59E7" w:rsidR="00284A6A" w:rsidRPr="007E0B31" w:rsidRDefault="00284A6A" w:rsidP="00284A6A">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284A6A" w:rsidRPr="007E0B31" w14:paraId="767E36DB" w14:textId="77777777" w:rsidTr="2F419186">
        <w:trPr>
          <w:cantSplit/>
        </w:trPr>
        <w:tc>
          <w:tcPr>
            <w:tcW w:w="2884" w:type="dxa"/>
          </w:tcPr>
          <w:p w14:paraId="130A2E6E" w14:textId="3CD6AF48" w:rsidR="00284A6A" w:rsidRPr="007E0B31" w:rsidRDefault="00284A6A" w:rsidP="00284A6A">
            <w:pPr>
              <w:pStyle w:val="Arial11Bold"/>
              <w:rPr>
                <w:rFonts w:cs="Arial"/>
              </w:rPr>
            </w:pPr>
            <w:r>
              <w:rPr>
                <w:rFonts w:cs="Arial"/>
              </w:rPr>
              <w:t>Top Up Restoration Contractor</w:t>
            </w:r>
          </w:p>
        </w:tc>
        <w:tc>
          <w:tcPr>
            <w:tcW w:w="6634" w:type="dxa"/>
          </w:tcPr>
          <w:p w14:paraId="08A3E597" w14:textId="5B2259FC" w:rsidR="00284A6A" w:rsidRPr="007E0B31" w:rsidRDefault="00284A6A" w:rsidP="00284A6A">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284A6A" w:rsidRPr="007E0B31" w14:paraId="7BDEB1D1" w14:textId="77777777" w:rsidTr="2F419186">
        <w:trPr>
          <w:cantSplit/>
        </w:trPr>
        <w:tc>
          <w:tcPr>
            <w:tcW w:w="2884" w:type="dxa"/>
          </w:tcPr>
          <w:p w14:paraId="6AAC9811" w14:textId="3492013A" w:rsidR="00284A6A" w:rsidRPr="007E0B31" w:rsidRDefault="00284A6A" w:rsidP="00284A6A">
            <w:pPr>
              <w:pStyle w:val="Arial11Bold"/>
              <w:rPr>
                <w:rFonts w:cs="Arial"/>
              </w:rPr>
            </w:pPr>
            <w:r>
              <w:rPr>
                <w:rFonts w:cs="Arial"/>
              </w:rPr>
              <w:t>Top Up Restoration Plant</w:t>
            </w:r>
          </w:p>
        </w:tc>
        <w:tc>
          <w:tcPr>
            <w:tcW w:w="6634" w:type="dxa"/>
          </w:tcPr>
          <w:p w14:paraId="7A52B53D" w14:textId="73F2688D" w:rsidR="00284A6A" w:rsidRPr="007E0B31" w:rsidRDefault="00284A6A" w:rsidP="00284A6A">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284A6A" w:rsidRPr="007E0B31" w14:paraId="616F93ED" w14:textId="77777777" w:rsidTr="2F419186">
        <w:trPr>
          <w:cantSplit/>
        </w:trPr>
        <w:tc>
          <w:tcPr>
            <w:tcW w:w="2884" w:type="dxa"/>
          </w:tcPr>
          <w:p w14:paraId="24BE8F65" w14:textId="7F0CB3AF" w:rsidR="00284A6A" w:rsidRPr="007E0B31" w:rsidRDefault="00284A6A" w:rsidP="00284A6A">
            <w:pPr>
              <w:pStyle w:val="Arial11Bold"/>
              <w:rPr>
                <w:rFonts w:cs="Arial"/>
              </w:rPr>
            </w:pPr>
            <w:r>
              <w:rPr>
                <w:rFonts w:cs="Arial"/>
              </w:rPr>
              <w:t>Top Up Restoration Plant Test</w:t>
            </w:r>
          </w:p>
        </w:tc>
        <w:tc>
          <w:tcPr>
            <w:tcW w:w="6634" w:type="dxa"/>
          </w:tcPr>
          <w:p w14:paraId="3D8FD0F6" w14:textId="218B9E06" w:rsidR="00284A6A" w:rsidRPr="007E0B31" w:rsidRDefault="00284A6A" w:rsidP="00284A6A">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284A6A" w:rsidRPr="007E0B31" w14:paraId="6E50222A" w14:textId="77777777" w:rsidTr="2F419186">
        <w:trPr>
          <w:cantSplit/>
        </w:trPr>
        <w:tc>
          <w:tcPr>
            <w:tcW w:w="2884" w:type="dxa"/>
          </w:tcPr>
          <w:p w14:paraId="1FB787B1" w14:textId="77777777" w:rsidR="00284A6A" w:rsidRPr="007E0B31" w:rsidRDefault="00284A6A" w:rsidP="00284A6A">
            <w:pPr>
              <w:pStyle w:val="Arial11Bold"/>
              <w:rPr>
                <w:rFonts w:cs="Arial"/>
              </w:rPr>
            </w:pPr>
            <w:r w:rsidRPr="007E0B31">
              <w:rPr>
                <w:rFonts w:cs="Arial"/>
              </w:rPr>
              <w:t>Total Shutdown</w:t>
            </w:r>
          </w:p>
        </w:tc>
        <w:tc>
          <w:tcPr>
            <w:tcW w:w="6634" w:type="dxa"/>
          </w:tcPr>
          <w:p w14:paraId="5EDD63F2" w14:textId="1C79CF52" w:rsidR="00284A6A" w:rsidRPr="007E0B31" w:rsidRDefault="00284A6A" w:rsidP="00284A6A">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284A6A" w:rsidRPr="007E0B31" w14:paraId="03665F8A" w14:textId="77777777" w:rsidTr="2F419186">
        <w:trPr>
          <w:cantSplit/>
        </w:trPr>
        <w:tc>
          <w:tcPr>
            <w:tcW w:w="2884" w:type="dxa"/>
          </w:tcPr>
          <w:p w14:paraId="133B8AA4" w14:textId="77777777" w:rsidR="00284A6A" w:rsidRPr="007E0B31" w:rsidRDefault="00284A6A" w:rsidP="00284A6A">
            <w:pPr>
              <w:pStyle w:val="Arial11Bold"/>
              <w:rPr>
                <w:rFonts w:cs="Arial"/>
              </w:rPr>
            </w:pPr>
            <w:r w:rsidRPr="007E0B31">
              <w:rPr>
                <w:rFonts w:cs="Arial"/>
              </w:rPr>
              <w:t>Total System</w:t>
            </w:r>
          </w:p>
        </w:tc>
        <w:tc>
          <w:tcPr>
            <w:tcW w:w="6634" w:type="dxa"/>
          </w:tcPr>
          <w:p w14:paraId="6E425FE9" w14:textId="77777777" w:rsidR="00284A6A" w:rsidRPr="007E0B31" w:rsidRDefault="00284A6A" w:rsidP="00284A6A">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284A6A" w:rsidRPr="007E0B31" w14:paraId="2CEA121D" w14:textId="77777777" w:rsidTr="2F419186">
        <w:trPr>
          <w:cantSplit/>
        </w:trPr>
        <w:tc>
          <w:tcPr>
            <w:tcW w:w="2884" w:type="dxa"/>
          </w:tcPr>
          <w:p w14:paraId="096BE835" w14:textId="77777777" w:rsidR="00284A6A" w:rsidRPr="007E0B31" w:rsidRDefault="00284A6A" w:rsidP="00284A6A">
            <w:pPr>
              <w:pStyle w:val="Arial11Bold"/>
              <w:rPr>
                <w:rFonts w:cs="Arial"/>
              </w:rPr>
            </w:pPr>
            <w:r w:rsidRPr="007E0B31">
              <w:rPr>
                <w:rFonts w:cs="Arial"/>
              </w:rPr>
              <w:t>Trading Point</w:t>
            </w:r>
          </w:p>
        </w:tc>
        <w:tc>
          <w:tcPr>
            <w:tcW w:w="6634" w:type="dxa"/>
          </w:tcPr>
          <w:p w14:paraId="0BB80024" w14:textId="6807865F" w:rsidR="00284A6A" w:rsidRPr="007E0B31" w:rsidRDefault="00284A6A" w:rsidP="00284A6A">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284A6A" w:rsidRPr="007E0B31" w14:paraId="6355B4EF" w14:textId="77777777" w:rsidTr="2F419186">
        <w:trPr>
          <w:cantSplit/>
        </w:trPr>
        <w:tc>
          <w:tcPr>
            <w:tcW w:w="2884" w:type="dxa"/>
          </w:tcPr>
          <w:p w14:paraId="2AC59C62" w14:textId="77777777" w:rsidR="00284A6A" w:rsidRPr="007E0B31" w:rsidRDefault="00284A6A" w:rsidP="00284A6A">
            <w:pPr>
              <w:pStyle w:val="Arial11Bold"/>
              <w:rPr>
                <w:rFonts w:cs="Arial"/>
              </w:rPr>
            </w:pPr>
            <w:r w:rsidRPr="007E0B31">
              <w:rPr>
                <w:rFonts w:cs="Arial"/>
              </w:rPr>
              <w:t>Transfer Date</w:t>
            </w:r>
          </w:p>
        </w:tc>
        <w:tc>
          <w:tcPr>
            <w:tcW w:w="6634" w:type="dxa"/>
          </w:tcPr>
          <w:p w14:paraId="7A0D17C4" w14:textId="77777777" w:rsidR="00284A6A" w:rsidRPr="007E0B31" w:rsidRDefault="00284A6A" w:rsidP="00284A6A">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284A6A" w:rsidRPr="007E0B31" w14:paraId="2FFD149D" w14:textId="77777777" w:rsidTr="2F419186">
        <w:trPr>
          <w:cantSplit/>
        </w:trPr>
        <w:tc>
          <w:tcPr>
            <w:tcW w:w="2884" w:type="dxa"/>
          </w:tcPr>
          <w:p w14:paraId="6A0B230B" w14:textId="77777777" w:rsidR="00284A6A" w:rsidRPr="007E0B31" w:rsidRDefault="00284A6A" w:rsidP="00284A6A">
            <w:pPr>
              <w:pStyle w:val="Arial11Bold"/>
              <w:rPr>
                <w:rFonts w:cs="Arial"/>
              </w:rPr>
            </w:pPr>
            <w:r w:rsidRPr="007E0B31">
              <w:rPr>
                <w:rFonts w:cs="Arial"/>
              </w:rPr>
              <w:lastRenderedPageBreak/>
              <w:t>Transmission</w:t>
            </w:r>
          </w:p>
        </w:tc>
        <w:tc>
          <w:tcPr>
            <w:tcW w:w="6634" w:type="dxa"/>
          </w:tcPr>
          <w:p w14:paraId="484C3E41" w14:textId="77777777" w:rsidR="00284A6A" w:rsidRPr="007E0B31" w:rsidRDefault="00284A6A" w:rsidP="00284A6A">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284A6A" w:rsidRPr="007E0B31" w14:paraId="369076F1" w14:textId="77777777" w:rsidTr="2F419186">
        <w:trPr>
          <w:cantSplit/>
        </w:trPr>
        <w:tc>
          <w:tcPr>
            <w:tcW w:w="2884" w:type="dxa"/>
          </w:tcPr>
          <w:p w14:paraId="1B0C8C13" w14:textId="77777777" w:rsidR="00284A6A" w:rsidRPr="007E0B31" w:rsidRDefault="00284A6A" w:rsidP="00284A6A">
            <w:pPr>
              <w:pStyle w:val="Arial11Bold"/>
              <w:rPr>
                <w:rFonts w:cs="Arial"/>
              </w:rPr>
            </w:pPr>
            <w:r w:rsidRPr="007E0B31">
              <w:rPr>
                <w:rFonts w:cs="Arial"/>
                <w:lang w:val="en-US"/>
              </w:rPr>
              <w:t>Transmission Area</w:t>
            </w:r>
          </w:p>
        </w:tc>
        <w:tc>
          <w:tcPr>
            <w:tcW w:w="6634" w:type="dxa"/>
          </w:tcPr>
          <w:p w14:paraId="4B6681DA"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284A6A" w:rsidRPr="007E0B31" w14:paraId="052C965A" w14:textId="77777777" w:rsidTr="2F419186">
        <w:trPr>
          <w:cantSplit/>
        </w:trPr>
        <w:tc>
          <w:tcPr>
            <w:tcW w:w="2884" w:type="dxa"/>
          </w:tcPr>
          <w:p w14:paraId="5F2FC0DC" w14:textId="77777777" w:rsidR="00284A6A" w:rsidRPr="007E0B31" w:rsidRDefault="00284A6A" w:rsidP="00284A6A">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284A6A" w:rsidRPr="007E0B31" w14:paraId="0DDE5639" w14:textId="77777777" w:rsidTr="2F419186">
        <w:trPr>
          <w:cantSplit/>
        </w:trPr>
        <w:tc>
          <w:tcPr>
            <w:tcW w:w="2884" w:type="dxa"/>
          </w:tcPr>
          <w:p w14:paraId="1A90AEFF" w14:textId="77777777" w:rsidR="00284A6A" w:rsidRPr="007E0B31" w:rsidRDefault="00284A6A" w:rsidP="00284A6A">
            <w:pPr>
              <w:pStyle w:val="Arial11Bold"/>
              <w:rPr>
                <w:rFonts w:cs="Arial"/>
              </w:rPr>
            </w:pPr>
            <w:r w:rsidRPr="007E0B31">
              <w:rPr>
                <w:rFonts w:cs="Arial"/>
              </w:rPr>
              <w:t>Transmission DC Converter</w:t>
            </w:r>
          </w:p>
        </w:tc>
        <w:tc>
          <w:tcPr>
            <w:tcW w:w="6634" w:type="dxa"/>
          </w:tcPr>
          <w:p w14:paraId="3B963E3C" w14:textId="77777777" w:rsidR="00284A6A" w:rsidRPr="007E0B31" w:rsidRDefault="00284A6A" w:rsidP="00284A6A">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284A6A" w:rsidRPr="007E0B31" w14:paraId="5F8263B5" w14:textId="77777777" w:rsidTr="2F419186">
        <w:trPr>
          <w:cantSplit/>
        </w:trPr>
        <w:tc>
          <w:tcPr>
            <w:tcW w:w="2884" w:type="dxa"/>
          </w:tcPr>
          <w:p w14:paraId="259E74B1" w14:textId="77777777" w:rsidR="00284A6A" w:rsidRPr="007E0B31" w:rsidRDefault="00284A6A" w:rsidP="00284A6A">
            <w:pPr>
              <w:pStyle w:val="Arial11Bold"/>
              <w:rPr>
                <w:rFonts w:cs="Arial"/>
              </w:rPr>
            </w:pPr>
            <w:r w:rsidRPr="007E0B31">
              <w:rPr>
                <w:rFonts w:cs="Arial"/>
              </w:rPr>
              <w:t>Transmission Entry Capacity</w:t>
            </w:r>
          </w:p>
        </w:tc>
        <w:tc>
          <w:tcPr>
            <w:tcW w:w="6634" w:type="dxa"/>
          </w:tcPr>
          <w:p w14:paraId="4AEF75AE"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284A6A" w:rsidRPr="007E0B31" w14:paraId="01834965" w14:textId="77777777" w:rsidTr="2F419186">
        <w:trPr>
          <w:cantSplit/>
        </w:trPr>
        <w:tc>
          <w:tcPr>
            <w:tcW w:w="2884" w:type="dxa"/>
          </w:tcPr>
          <w:p w14:paraId="28380C3E" w14:textId="77777777" w:rsidR="00284A6A" w:rsidRPr="007E0B31" w:rsidRDefault="00284A6A" w:rsidP="00284A6A">
            <w:pPr>
              <w:pStyle w:val="Arial11Bold"/>
              <w:rPr>
                <w:rFonts w:cs="Arial"/>
              </w:rPr>
            </w:pPr>
            <w:r w:rsidRPr="007E0B31">
              <w:rPr>
                <w:rFonts w:cs="Arial"/>
              </w:rPr>
              <w:t>Transmission Interface Circuit</w:t>
            </w:r>
          </w:p>
        </w:tc>
        <w:tc>
          <w:tcPr>
            <w:tcW w:w="6634" w:type="dxa"/>
          </w:tcPr>
          <w:p w14:paraId="77136DC3" w14:textId="77777777" w:rsidR="00284A6A" w:rsidRPr="00E9642F" w:rsidRDefault="00284A6A" w:rsidP="00284A6A">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above 132kV to a </w:t>
            </w:r>
            <w:r w:rsidRPr="00E9642F">
              <w:rPr>
                <w:rFonts w:cs="Arial"/>
                <w:b/>
                <w:bCs/>
              </w:rPr>
              <w:t xml:space="preserve">System </w:t>
            </w:r>
            <w:r w:rsidRPr="00E9642F">
              <w:rPr>
                <w:rFonts w:cs="Arial"/>
              </w:rPr>
              <w:t>operating at a voltage of 132kV or below </w:t>
            </w:r>
          </w:p>
          <w:p w14:paraId="23474DE0" w14:textId="5F2B910B" w:rsidR="00284A6A" w:rsidRPr="007E0B31" w:rsidRDefault="00284A6A" w:rsidP="00284A6A">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of 132kV or above to a </w:t>
            </w:r>
            <w:r w:rsidRPr="00E9642F">
              <w:rPr>
                <w:rFonts w:cs="Arial"/>
                <w:b/>
                <w:bCs/>
              </w:rPr>
              <w:t xml:space="preserve">System </w:t>
            </w:r>
            <w:r w:rsidRPr="00E9642F">
              <w:rPr>
                <w:rFonts w:cs="Arial"/>
              </w:rPr>
              <w:t>operating at a voltage below 132kV. </w:t>
            </w:r>
          </w:p>
        </w:tc>
      </w:tr>
      <w:tr w:rsidR="00284A6A" w:rsidRPr="007E0B31" w14:paraId="14A60B97" w14:textId="77777777" w:rsidTr="2F419186">
        <w:trPr>
          <w:cantSplit/>
        </w:trPr>
        <w:tc>
          <w:tcPr>
            <w:tcW w:w="2884" w:type="dxa"/>
          </w:tcPr>
          <w:p w14:paraId="24A351F4" w14:textId="77777777" w:rsidR="00284A6A" w:rsidRPr="007E0B31" w:rsidRDefault="00284A6A" w:rsidP="00284A6A">
            <w:pPr>
              <w:pStyle w:val="Arial11Bold"/>
              <w:rPr>
                <w:rFonts w:cs="Arial"/>
              </w:rPr>
            </w:pPr>
            <w:r w:rsidRPr="007E0B31">
              <w:rPr>
                <w:rFonts w:cs="Arial"/>
              </w:rPr>
              <w:t>Transmission Interface Point</w:t>
            </w:r>
          </w:p>
        </w:tc>
        <w:tc>
          <w:tcPr>
            <w:tcW w:w="6634" w:type="dxa"/>
          </w:tcPr>
          <w:p w14:paraId="288BC234" w14:textId="0940EB1B" w:rsidR="00284A6A" w:rsidRPr="007E0B31" w:rsidRDefault="00284A6A" w:rsidP="00284A6A">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284A6A" w:rsidRPr="007E0B31" w14:paraId="12E4E169" w14:textId="77777777" w:rsidTr="2F419186">
        <w:trPr>
          <w:cantSplit/>
        </w:trPr>
        <w:tc>
          <w:tcPr>
            <w:tcW w:w="2884" w:type="dxa"/>
          </w:tcPr>
          <w:p w14:paraId="41174EA6" w14:textId="77777777" w:rsidR="00284A6A" w:rsidRPr="007E0B31" w:rsidRDefault="00284A6A" w:rsidP="00284A6A">
            <w:pPr>
              <w:pStyle w:val="Arial11Bold"/>
              <w:rPr>
                <w:rFonts w:cs="Arial"/>
              </w:rPr>
            </w:pPr>
            <w:r w:rsidRPr="007E0B31">
              <w:rPr>
                <w:rFonts w:cs="Arial"/>
              </w:rPr>
              <w:t>Transmission Interface Site</w:t>
            </w:r>
          </w:p>
        </w:tc>
        <w:tc>
          <w:tcPr>
            <w:tcW w:w="6634" w:type="dxa"/>
          </w:tcPr>
          <w:p w14:paraId="36310DA2" w14:textId="1A88231F" w:rsidR="00284A6A" w:rsidRPr="007E0B31" w:rsidRDefault="00284A6A" w:rsidP="00284A6A">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284A6A" w:rsidRPr="007E0B31" w14:paraId="0B4F08F2" w14:textId="77777777" w:rsidTr="2F419186">
        <w:trPr>
          <w:cantSplit/>
        </w:trPr>
        <w:tc>
          <w:tcPr>
            <w:tcW w:w="2884" w:type="dxa"/>
          </w:tcPr>
          <w:p w14:paraId="71A83FA6" w14:textId="77777777" w:rsidR="00284A6A" w:rsidRPr="007E0B31" w:rsidRDefault="00284A6A" w:rsidP="00284A6A">
            <w:pPr>
              <w:pStyle w:val="Arial11Bold"/>
              <w:rPr>
                <w:rFonts w:cs="Arial"/>
              </w:rPr>
            </w:pPr>
            <w:r w:rsidRPr="007E0B31">
              <w:rPr>
                <w:rFonts w:cs="Arial"/>
              </w:rPr>
              <w:t>Transmission Licence</w:t>
            </w:r>
          </w:p>
        </w:tc>
        <w:tc>
          <w:tcPr>
            <w:tcW w:w="6634" w:type="dxa"/>
          </w:tcPr>
          <w:p w14:paraId="5E9EC095" w14:textId="77777777" w:rsidR="00284A6A" w:rsidRPr="007E0B31" w:rsidRDefault="00284A6A" w:rsidP="00284A6A">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284A6A" w:rsidRPr="007E0B31" w14:paraId="1F5A6A84" w14:textId="77777777" w:rsidTr="2F419186">
        <w:trPr>
          <w:cantSplit/>
        </w:trPr>
        <w:tc>
          <w:tcPr>
            <w:tcW w:w="2884" w:type="dxa"/>
          </w:tcPr>
          <w:p w14:paraId="7216E635" w14:textId="77777777" w:rsidR="00284A6A" w:rsidRPr="007E0B31" w:rsidRDefault="00284A6A" w:rsidP="00284A6A">
            <w:pPr>
              <w:pStyle w:val="Arial11Bold"/>
              <w:rPr>
                <w:rFonts w:cs="Arial"/>
              </w:rPr>
            </w:pPr>
            <w:r w:rsidRPr="007E0B31">
              <w:rPr>
                <w:rFonts w:cs="Arial"/>
              </w:rPr>
              <w:t>Transmission Licensee</w:t>
            </w:r>
          </w:p>
        </w:tc>
        <w:tc>
          <w:tcPr>
            <w:tcW w:w="6634" w:type="dxa"/>
          </w:tcPr>
          <w:p w14:paraId="738A653A" w14:textId="37035491" w:rsidR="00284A6A" w:rsidRPr="007E0B31" w:rsidRDefault="00284A6A" w:rsidP="00284A6A">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284A6A" w:rsidRPr="007E0B31" w14:paraId="6ED18EA3" w14:textId="77777777" w:rsidTr="2F419186">
        <w:trPr>
          <w:cantSplit/>
        </w:trPr>
        <w:tc>
          <w:tcPr>
            <w:tcW w:w="2884" w:type="dxa"/>
          </w:tcPr>
          <w:p w14:paraId="6AB51AF3" w14:textId="77777777" w:rsidR="00284A6A" w:rsidRPr="007E0B31" w:rsidRDefault="00284A6A" w:rsidP="00284A6A">
            <w:pPr>
              <w:pStyle w:val="Arial11Bold"/>
              <w:rPr>
                <w:rFonts w:cs="Arial"/>
              </w:rPr>
            </w:pPr>
            <w:r w:rsidRPr="007E0B31">
              <w:rPr>
                <w:rFonts w:cs="Arial"/>
              </w:rPr>
              <w:t>Transmission Site</w:t>
            </w:r>
          </w:p>
        </w:tc>
        <w:tc>
          <w:tcPr>
            <w:tcW w:w="6634" w:type="dxa"/>
          </w:tcPr>
          <w:p w14:paraId="307AB72A" w14:textId="46F51AFD" w:rsidR="00284A6A" w:rsidRPr="007E0B31" w:rsidRDefault="00284A6A" w:rsidP="00284A6A">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284A6A" w:rsidRPr="007E0B31" w14:paraId="6581C4CA" w14:textId="77777777" w:rsidTr="2F419186">
        <w:trPr>
          <w:cantSplit/>
        </w:trPr>
        <w:tc>
          <w:tcPr>
            <w:tcW w:w="2884" w:type="dxa"/>
          </w:tcPr>
          <w:p w14:paraId="7859EEE2" w14:textId="77777777" w:rsidR="00284A6A" w:rsidRPr="007E0B31" w:rsidRDefault="00284A6A" w:rsidP="00284A6A">
            <w:pPr>
              <w:pStyle w:val="Arial11Bold"/>
              <w:rPr>
                <w:rFonts w:cs="Arial"/>
              </w:rPr>
            </w:pPr>
            <w:r w:rsidRPr="007E0B31">
              <w:rPr>
                <w:rFonts w:cs="Arial"/>
              </w:rPr>
              <w:lastRenderedPageBreak/>
              <w:t>Transmission System</w:t>
            </w:r>
          </w:p>
        </w:tc>
        <w:tc>
          <w:tcPr>
            <w:tcW w:w="6634" w:type="dxa"/>
          </w:tcPr>
          <w:p w14:paraId="73BB66DD" w14:textId="77777777" w:rsidR="00284A6A" w:rsidRDefault="00284A6A" w:rsidP="00284A6A">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284A6A" w:rsidRPr="00D95034" w:rsidRDefault="00284A6A" w:rsidP="00284A6A">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284A6A" w:rsidRPr="00D95034" w:rsidRDefault="00284A6A" w:rsidP="00284A6A">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284A6A" w:rsidRPr="007E0B31" w:rsidRDefault="00284A6A" w:rsidP="00284A6A">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284A6A" w:rsidRPr="007E0B31" w14:paraId="6D673E45" w14:textId="77777777" w:rsidTr="2F419186">
        <w:trPr>
          <w:cantSplit/>
        </w:trPr>
        <w:tc>
          <w:tcPr>
            <w:tcW w:w="2884" w:type="dxa"/>
          </w:tcPr>
          <w:p w14:paraId="3E6756E5" w14:textId="77777777" w:rsidR="00284A6A" w:rsidRPr="007E0B31" w:rsidRDefault="00284A6A" w:rsidP="00284A6A">
            <w:pPr>
              <w:pStyle w:val="Arial11Bold"/>
              <w:rPr>
                <w:rFonts w:cs="Arial"/>
              </w:rPr>
            </w:pPr>
            <w:r w:rsidRPr="007E0B31">
              <w:rPr>
                <w:rFonts w:cs="Arial"/>
              </w:rPr>
              <w:t>Turbine Time Constant</w:t>
            </w:r>
          </w:p>
        </w:tc>
        <w:tc>
          <w:tcPr>
            <w:tcW w:w="6634" w:type="dxa"/>
          </w:tcPr>
          <w:p w14:paraId="1D7D5D0B" w14:textId="77777777" w:rsidR="00284A6A" w:rsidRPr="007E0B31" w:rsidRDefault="00284A6A" w:rsidP="00284A6A">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284A6A" w:rsidRPr="007E0B31" w14:paraId="69758B0F" w14:textId="77777777" w:rsidTr="2F419186">
        <w:trPr>
          <w:cantSplit/>
        </w:trPr>
        <w:tc>
          <w:tcPr>
            <w:tcW w:w="2884" w:type="dxa"/>
          </w:tcPr>
          <w:p w14:paraId="2CCCBDA7" w14:textId="77777777" w:rsidR="00284A6A" w:rsidRPr="007E0B31" w:rsidRDefault="00284A6A" w:rsidP="00284A6A">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284A6A" w:rsidRPr="007E0B31" w:rsidRDefault="00284A6A" w:rsidP="00284A6A">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284A6A" w:rsidRPr="007E0B31" w14:paraId="617806BC" w14:textId="77777777" w:rsidTr="2F419186">
        <w:trPr>
          <w:cantSplit/>
        </w:trPr>
        <w:tc>
          <w:tcPr>
            <w:tcW w:w="2884" w:type="dxa"/>
          </w:tcPr>
          <w:p w14:paraId="5D64AA45" w14:textId="77777777" w:rsidR="00284A6A" w:rsidRPr="007E0B31" w:rsidRDefault="00284A6A" w:rsidP="00284A6A">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284A6A" w:rsidRPr="007E0B31" w:rsidRDefault="00284A6A" w:rsidP="00284A6A">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284A6A" w:rsidRPr="007E0B31" w14:paraId="4DC46CF3" w14:textId="77777777" w:rsidTr="2F419186">
        <w:trPr>
          <w:cantSplit/>
        </w:trPr>
        <w:tc>
          <w:tcPr>
            <w:tcW w:w="2884" w:type="dxa"/>
          </w:tcPr>
          <w:p w14:paraId="54A735C9" w14:textId="77777777" w:rsidR="00284A6A" w:rsidRPr="007E0B31" w:rsidRDefault="00284A6A" w:rsidP="00284A6A">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284A6A" w:rsidRPr="007E0B31" w:rsidRDefault="00284A6A" w:rsidP="00284A6A">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284A6A" w:rsidRPr="007E0B31" w14:paraId="04971D97" w14:textId="77777777" w:rsidTr="2F419186">
        <w:trPr>
          <w:cantSplit/>
        </w:trPr>
        <w:tc>
          <w:tcPr>
            <w:tcW w:w="2884" w:type="dxa"/>
          </w:tcPr>
          <w:p w14:paraId="03947CC0" w14:textId="77777777" w:rsidR="00284A6A" w:rsidRPr="007E0B31" w:rsidRDefault="00284A6A" w:rsidP="00284A6A">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284A6A" w:rsidRPr="007E0B31" w:rsidRDefault="00284A6A" w:rsidP="00284A6A">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284A6A" w:rsidRPr="007E0B31" w:rsidRDefault="00284A6A" w:rsidP="00284A6A">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284A6A" w:rsidRPr="007E0B31" w:rsidRDefault="00284A6A" w:rsidP="00284A6A">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284A6A" w:rsidRPr="007E0B31" w14:paraId="23E68C54" w14:textId="77777777" w:rsidTr="2F419186">
        <w:trPr>
          <w:cantSplit/>
        </w:trPr>
        <w:tc>
          <w:tcPr>
            <w:tcW w:w="2884" w:type="dxa"/>
          </w:tcPr>
          <w:p w14:paraId="3456D5FD" w14:textId="77777777" w:rsidR="00284A6A" w:rsidRPr="007E0B31" w:rsidRDefault="00284A6A" w:rsidP="00284A6A">
            <w:pPr>
              <w:pStyle w:val="Arial11Bold"/>
              <w:rPr>
                <w:rFonts w:cs="Arial"/>
              </w:rPr>
            </w:pPr>
            <w:r w:rsidRPr="007E0B31">
              <w:rPr>
                <w:rFonts w:cs="Arial"/>
              </w:rPr>
              <w:t>Unbalanced Load</w:t>
            </w:r>
          </w:p>
        </w:tc>
        <w:tc>
          <w:tcPr>
            <w:tcW w:w="6634" w:type="dxa"/>
          </w:tcPr>
          <w:p w14:paraId="025C243B" w14:textId="77777777" w:rsidR="00284A6A" w:rsidRPr="007E0B31" w:rsidRDefault="00284A6A" w:rsidP="00284A6A">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284A6A" w:rsidRPr="007E0B31" w14:paraId="6D642429" w14:textId="77777777" w:rsidTr="2F419186">
        <w:trPr>
          <w:cantSplit/>
        </w:trPr>
        <w:tc>
          <w:tcPr>
            <w:tcW w:w="2884" w:type="dxa"/>
          </w:tcPr>
          <w:p w14:paraId="5EA24264" w14:textId="77777777" w:rsidR="00284A6A" w:rsidRPr="007E0B31" w:rsidRDefault="00284A6A" w:rsidP="00284A6A">
            <w:pPr>
              <w:pStyle w:val="Arial11Bold"/>
              <w:rPr>
                <w:rFonts w:cs="Arial"/>
              </w:rPr>
            </w:pPr>
            <w:r w:rsidRPr="007E0B31">
              <w:rPr>
                <w:rFonts w:cs="Arial"/>
              </w:rPr>
              <w:t>Under-excitation Limiter</w:t>
            </w:r>
          </w:p>
        </w:tc>
        <w:tc>
          <w:tcPr>
            <w:tcW w:w="6634" w:type="dxa"/>
          </w:tcPr>
          <w:p w14:paraId="11D9D8F0" w14:textId="73B80FD9" w:rsidR="00284A6A" w:rsidRPr="007E0B31" w:rsidRDefault="00284A6A" w:rsidP="00284A6A">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284A6A" w:rsidRPr="007E0B31" w14:paraId="0050BCB9" w14:textId="77777777" w:rsidTr="2F419186">
        <w:trPr>
          <w:cantSplit/>
        </w:trPr>
        <w:tc>
          <w:tcPr>
            <w:tcW w:w="2884" w:type="dxa"/>
          </w:tcPr>
          <w:p w14:paraId="35CC22D8" w14:textId="77777777" w:rsidR="00284A6A" w:rsidRPr="007E0B31" w:rsidRDefault="00284A6A" w:rsidP="00284A6A">
            <w:pPr>
              <w:pStyle w:val="Arial11Bold"/>
              <w:rPr>
                <w:rFonts w:cs="Arial"/>
              </w:rPr>
            </w:pPr>
            <w:r w:rsidRPr="007E0B31">
              <w:rPr>
                <w:rFonts w:cs="Arial"/>
              </w:rPr>
              <w:t>Under Frequency Relay</w:t>
            </w:r>
          </w:p>
        </w:tc>
        <w:tc>
          <w:tcPr>
            <w:tcW w:w="6634" w:type="dxa"/>
          </w:tcPr>
          <w:p w14:paraId="73618C50" w14:textId="77777777" w:rsidR="00284A6A" w:rsidRPr="007E0B31" w:rsidRDefault="00284A6A" w:rsidP="00284A6A">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284A6A" w:rsidRPr="007E0B31" w14:paraId="38841ED8" w14:textId="77777777" w:rsidTr="2F419186">
        <w:trPr>
          <w:cantSplit/>
        </w:trPr>
        <w:tc>
          <w:tcPr>
            <w:tcW w:w="2884" w:type="dxa"/>
          </w:tcPr>
          <w:p w14:paraId="3464A8CD" w14:textId="77777777" w:rsidR="00284A6A" w:rsidRPr="007E0B31" w:rsidRDefault="00284A6A" w:rsidP="00284A6A">
            <w:pPr>
              <w:pStyle w:val="Arial11Bold"/>
              <w:rPr>
                <w:rFonts w:cs="Arial"/>
              </w:rPr>
            </w:pPr>
            <w:r w:rsidRPr="007E0B31">
              <w:rPr>
                <w:rFonts w:cs="Arial"/>
              </w:rPr>
              <w:t>Unit Board</w:t>
            </w:r>
          </w:p>
        </w:tc>
        <w:tc>
          <w:tcPr>
            <w:tcW w:w="6634" w:type="dxa"/>
          </w:tcPr>
          <w:p w14:paraId="14AC7EAB" w14:textId="77777777" w:rsidR="00284A6A" w:rsidRPr="007E0B31" w:rsidRDefault="00284A6A" w:rsidP="00284A6A">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284A6A" w:rsidRPr="007E0B31" w14:paraId="50BA31C8" w14:textId="77777777" w:rsidTr="2F419186">
        <w:trPr>
          <w:cantSplit/>
        </w:trPr>
        <w:tc>
          <w:tcPr>
            <w:tcW w:w="2884" w:type="dxa"/>
          </w:tcPr>
          <w:p w14:paraId="3FA00B34" w14:textId="77777777" w:rsidR="00284A6A" w:rsidRPr="007E0B31" w:rsidRDefault="00284A6A" w:rsidP="00284A6A">
            <w:pPr>
              <w:pStyle w:val="Arial11Bold"/>
              <w:rPr>
                <w:rFonts w:cs="Arial"/>
              </w:rPr>
            </w:pPr>
            <w:r w:rsidRPr="007E0B31">
              <w:rPr>
                <w:rFonts w:cs="Arial"/>
              </w:rPr>
              <w:t>Unit Transformer</w:t>
            </w:r>
          </w:p>
        </w:tc>
        <w:tc>
          <w:tcPr>
            <w:tcW w:w="6634" w:type="dxa"/>
          </w:tcPr>
          <w:p w14:paraId="79DA8F59" w14:textId="7744E723" w:rsidR="00284A6A" w:rsidRPr="007E0B31" w:rsidRDefault="00284A6A" w:rsidP="00284A6A">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284A6A" w:rsidRPr="007E0B31" w14:paraId="423C36C8" w14:textId="77777777" w:rsidTr="2F419186">
        <w:trPr>
          <w:cantSplit/>
        </w:trPr>
        <w:tc>
          <w:tcPr>
            <w:tcW w:w="2884" w:type="dxa"/>
          </w:tcPr>
          <w:p w14:paraId="1214A797" w14:textId="77777777" w:rsidR="00284A6A" w:rsidRPr="007E0B31" w:rsidRDefault="00284A6A" w:rsidP="00284A6A">
            <w:pPr>
              <w:pStyle w:val="Arial11Bold"/>
              <w:rPr>
                <w:rFonts w:cs="Arial"/>
              </w:rPr>
            </w:pPr>
            <w:r w:rsidRPr="007E0B31">
              <w:rPr>
                <w:rFonts w:cs="Arial"/>
              </w:rPr>
              <w:lastRenderedPageBreak/>
              <w:t>Unit Load Controller Response Time Constant</w:t>
            </w:r>
          </w:p>
        </w:tc>
        <w:tc>
          <w:tcPr>
            <w:tcW w:w="6634" w:type="dxa"/>
          </w:tcPr>
          <w:p w14:paraId="3D6E0ED8" w14:textId="77777777" w:rsidR="00284A6A" w:rsidRPr="007E0B31" w:rsidRDefault="00284A6A" w:rsidP="00284A6A">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284A6A" w:rsidRPr="007E0B31" w14:paraId="720B1B79" w14:textId="77777777" w:rsidTr="2F419186">
        <w:trPr>
          <w:cantSplit/>
        </w:trPr>
        <w:tc>
          <w:tcPr>
            <w:tcW w:w="2884" w:type="dxa"/>
          </w:tcPr>
          <w:p w14:paraId="1B0E66FB" w14:textId="4F0E4CAC" w:rsidR="00284A6A" w:rsidRPr="007E0B31" w:rsidRDefault="00284A6A" w:rsidP="00284A6A">
            <w:pPr>
              <w:pStyle w:val="Arial11Bold"/>
              <w:rPr>
                <w:rFonts w:cs="Arial"/>
              </w:rPr>
            </w:pPr>
            <w:bookmarkStart w:id="246" w:name="_DV_C47"/>
            <w:r w:rsidRPr="007E0B31">
              <w:rPr>
                <w:rFonts w:cs="Arial"/>
              </w:rPr>
              <w:t>Unresolved Issues</w:t>
            </w:r>
            <w:bookmarkEnd w:id="246"/>
          </w:p>
        </w:tc>
        <w:tc>
          <w:tcPr>
            <w:tcW w:w="6634" w:type="dxa"/>
          </w:tcPr>
          <w:p w14:paraId="12917A3C" w14:textId="564B64BE" w:rsidR="00284A6A" w:rsidRPr="007E0B31" w:rsidRDefault="00284A6A" w:rsidP="00284A6A">
            <w:pPr>
              <w:pStyle w:val="TableArial11"/>
              <w:rPr>
                <w:rFonts w:cs="Arial"/>
              </w:rPr>
            </w:pPr>
            <w:bookmarkStart w:id="247"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247"/>
          </w:p>
        </w:tc>
      </w:tr>
      <w:tr w:rsidR="00284A6A" w:rsidRPr="007E0B31" w14:paraId="4EF10D55" w14:textId="77777777" w:rsidTr="2F419186">
        <w:trPr>
          <w:cantSplit/>
        </w:trPr>
        <w:tc>
          <w:tcPr>
            <w:tcW w:w="2884" w:type="dxa"/>
          </w:tcPr>
          <w:p w14:paraId="2F29DC55" w14:textId="77777777" w:rsidR="00284A6A" w:rsidRPr="007E0B31" w:rsidRDefault="00284A6A" w:rsidP="00284A6A">
            <w:pPr>
              <w:pStyle w:val="Arial11Bold"/>
              <w:rPr>
                <w:rFonts w:cs="Arial"/>
              </w:rPr>
            </w:pPr>
            <w:r w:rsidRPr="007E0B31">
              <w:rPr>
                <w:rFonts w:cs="Arial"/>
              </w:rPr>
              <w:t>Urgent Modification</w:t>
            </w:r>
          </w:p>
        </w:tc>
        <w:tc>
          <w:tcPr>
            <w:tcW w:w="6634" w:type="dxa"/>
          </w:tcPr>
          <w:p w14:paraId="73F66797" w14:textId="77777777" w:rsidR="00284A6A" w:rsidRPr="007E0B31" w:rsidRDefault="00284A6A" w:rsidP="00284A6A">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284A6A" w:rsidRPr="007E0B31" w14:paraId="0EBC8358" w14:textId="77777777" w:rsidTr="2F419186">
        <w:trPr>
          <w:cantSplit/>
        </w:trPr>
        <w:tc>
          <w:tcPr>
            <w:tcW w:w="2884" w:type="dxa"/>
          </w:tcPr>
          <w:p w14:paraId="10994AED" w14:textId="77777777" w:rsidR="00284A6A" w:rsidRPr="007E0B31" w:rsidRDefault="00284A6A" w:rsidP="00284A6A">
            <w:pPr>
              <w:pStyle w:val="Arial11Bold"/>
              <w:rPr>
                <w:rFonts w:cs="Arial"/>
              </w:rPr>
            </w:pPr>
            <w:r w:rsidRPr="007E0B31">
              <w:rPr>
                <w:rFonts w:cs="Arial"/>
              </w:rPr>
              <w:t>User</w:t>
            </w:r>
          </w:p>
        </w:tc>
        <w:tc>
          <w:tcPr>
            <w:tcW w:w="6634" w:type="dxa"/>
          </w:tcPr>
          <w:p w14:paraId="63DC1FCA" w14:textId="70173463" w:rsidR="00284A6A" w:rsidRPr="007E0B31" w:rsidRDefault="00284A6A" w:rsidP="00284A6A">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284A6A" w:rsidRPr="007E0B31" w14:paraId="1F55286A" w14:textId="77777777" w:rsidTr="2F419186">
        <w:trPr>
          <w:cantSplit/>
        </w:trPr>
        <w:tc>
          <w:tcPr>
            <w:tcW w:w="2884" w:type="dxa"/>
          </w:tcPr>
          <w:p w14:paraId="71077D37" w14:textId="33CFD5CB" w:rsidR="00284A6A" w:rsidRPr="007E0B31" w:rsidRDefault="00284A6A" w:rsidP="00284A6A">
            <w:pPr>
              <w:pStyle w:val="Arial11Bold"/>
              <w:rPr>
                <w:rFonts w:cs="Arial"/>
                <w:u w:val="single"/>
              </w:rPr>
            </w:pPr>
            <w:bookmarkStart w:id="248" w:name="_DV_C49"/>
            <w:r w:rsidRPr="007E0B31">
              <w:rPr>
                <w:rFonts w:cs="Arial"/>
              </w:rPr>
              <w:t>User Data File Structure</w:t>
            </w:r>
            <w:bookmarkEnd w:id="248"/>
          </w:p>
        </w:tc>
        <w:tc>
          <w:tcPr>
            <w:tcW w:w="6634" w:type="dxa"/>
          </w:tcPr>
          <w:p w14:paraId="475B944D" w14:textId="77258ADD" w:rsidR="00284A6A" w:rsidRPr="007E0B31" w:rsidRDefault="00284A6A" w:rsidP="00284A6A">
            <w:pPr>
              <w:pStyle w:val="TableArial11"/>
              <w:rPr>
                <w:rFonts w:cs="Arial"/>
              </w:rPr>
            </w:pPr>
            <w:bookmarkStart w:id="249"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249"/>
          </w:p>
        </w:tc>
      </w:tr>
      <w:tr w:rsidR="00284A6A" w:rsidRPr="007E0B31" w14:paraId="24C40449" w14:textId="77777777" w:rsidTr="2F419186">
        <w:trPr>
          <w:cantSplit/>
        </w:trPr>
        <w:tc>
          <w:tcPr>
            <w:tcW w:w="2884" w:type="dxa"/>
          </w:tcPr>
          <w:p w14:paraId="20FC2734" w14:textId="77777777" w:rsidR="00284A6A" w:rsidRPr="007E0B31" w:rsidRDefault="00284A6A" w:rsidP="00284A6A">
            <w:pPr>
              <w:pStyle w:val="Arial11Bold"/>
              <w:rPr>
                <w:rFonts w:cs="Arial"/>
              </w:rPr>
            </w:pPr>
            <w:r w:rsidRPr="007E0B31">
              <w:rPr>
                <w:rFonts w:cs="Arial"/>
              </w:rPr>
              <w:t>User Development</w:t>
            </w:r>
          </w:p>
        </w:tc>
        <w:tc>
          <w:tcPr>
            <w:tcW w:w="6634" w:type="dxa"/>
          </w:tcPr>
          <w:p w14:paraId="0478AE51" w14:textId="77777777" w:rsidR="00284A6A" w:rsidRPr="007E0B31" w:rsidRDefault="00284A6A" w:rsidP="00284A6A">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284A6A" w:rsidRPr="007E0B31" w14:paraId="3332ECCB" w14:textId="77777777" w:rsidTr="2F419186">
        <w:trPr>
          <w:cantSplit/>
        </w:trPr>
        <w:tc>
          <w:tcPr>
            <w:tcW w:w="2884" w:type="dxa"/>
          </w:tcPr>
          <w:p w14:paraId="0EE53A77" w14:textId="02AE4348" w:rsidR="00284A6A" w:rsidRPr="007E0B31" w:rsidRDefault="00284A6A" w:rsidP="00284A6A">
            <w:pPr>
              <w:pStyle w:val="Arial11Bold"/>
              <w:rPr>
                <w:rFonts w:cs="Arial"/>
              </w:rPr>
            </w:pPr>
            <w:bookmarkStart w:id="250" w:name="_DV_C51"/>
            <w:r w:rsidRPr="007E0B31">
              <w:rPr>
                <w:rFonts w:cs="Arial"/>
              </w:rPr>
              <w:t>User Self Certification of Compliance</w:t>
            </w:r>
            <w:bookmarkEnd w:id="250"/>
          </w:p>
        </w:tc>
        <w:tc>
          <w:tcPr>
            <w:tcW w:w="6634" w:type="dxa"/>
          </w:tcPr>
          <w:p w14:paraId="0B00A7D2" w14:textId="77777777" w:rsidR="00284A6A" w:rsidRPr="007E0B31" w:rsidRDefault="00284A6A" w:rsidP="00284A6A">
            <w:pPr>
              <w:pStyle w:val="TableArial11"/>
              <w:rPr>
                <w:rFonts w:cs="Arial"/>
              </w:rPr>
            </w:pPr>
            <w:bookmarkStart w:id="251" w:name="_DV_C52"/>
            <w:r w:rsidRPr="007E0B31">
              <w:rPr>
                <w:rFonts w:cs="Arial"/>
              </w:rPr>
              <w:t>A certificate, in the form attached at CP.A.2</w:t>
            </w:r>
            <w:bookmarkStart w:id="252" w:name="_DV_C53"/>
            <w:bookmarkEnd w:id="251"/>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253" w:name="_DV_C56"/>
            <w:bookmarkEnd w:id="252"/>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253"/>
          </w:p>
        </w:tc>
      </w:tr>
      <w:tr w:rsidR="00284A6A" w:rsidRPr="007E0B31" w14:paraId="1875D733" w14:textId="77777777" w:rsidTr="2F419186">
        <w:trPr>
          <w:cantSplit/>
        </w:trPr>
        <w:tc>
          <w:tcPr>
            <w:tcW w:w="2884" w:type="dxa"/>
          </w:tcPr>
          <w:p w14:paraId="43B308DA" w14:textId="77777777" w:rsidR="00284A6A" w:rsidRPr="007E0B31" w:rsidRDefault="00284A6A" w:rsidP="00284A6A">
            <w:pPr>
              <w:pStyle w:val="Arial11Bold"/>
              <w:rPr>
                <w:rFonts w:cs="Arial"/>
              </w:rPr>
            </w:pPr>
            <w:r w:rsidRPr="007E0B31">
              <w:rPr>
                <w:rFonts w:cs="Arial"/>
              </w:rPr>
              <w:t>User Site</w:t>
            </w:r>
          </w:p>
        </w:tc>
        <w:tc>
          <w:tcPr>
            <w:tcW w:w="6634" w:type="dxa"/>
          </w:tcPr>
          <w:p w14:paraId="0B24A90C" w14:textId="7ABB869F" w:rsidR="00284A6A" w:rsidRPr="007E0B31" w:rsidRDefault="00284A6A" w:rsidP="00284A6A">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284A6A" w:rsidRPr="007E0B31" w14:paraId="12D3AE6B" w14:textId="77777777" w:rsidTr="2F419186">
        <w:trPr>
          <w:cantSplit/>
        </w:trPr>
        <w:tc>
          <w:tcPr>
            <w:tcW w:w="2884" w:type="dxa"/>
          </w:tcPr>
          <w:p w14:paraId="7BCD8EF3" w14:textId="77777777" w:rsidR="00284A6A" w:rsidRPr="007E0B31" w:rsidRDefault="00284A6A" w:rsidP="00284A6A">
            <w:pPr>
              <w:pStyle w:val="Arial11Bold"/>
              <w:rPr>
                <w:rFonts w:cs="Arial"/>
              </w:rPr>
            </w:pPr>
            <w:r w:rsidRPr="007E0B31">
              <w:rPr>
                <w:rFonts w:cs="Arial"/>
              </w:rPr>
              <w:lastRenderedPageBreak/>
              <w:t>User System</w:t>
            </w:r>
          </w:p>
        </w:tc>
        <w:tc>
          <w:tcPr>
            <w:tcW w:w="6634" w:type="dxa"/>
          </w:tcPr>
          <w:p w14:paraId="17F1EECD" w14:textId="77777777" w:rsidR="00284A6A" w:rsidRPr="007E0B31" w:rsidRDefault="00284A6A" w:rsidP="00284A6A">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284A6A" w:rsidRPr="007E0B31" w:rsidRDefault="00284A6A" w:rsidP="00284A6A">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284A6A" w:rsidRPr="007E0B31" w:rsidRDefault="00284A6A" w:rsidP="00284A6A">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284A6A" w:rsidRPr="007E0B31" w:rsidRDefault="00284A6A" w:rsidP="00284A6A">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284A6A" w:rsidRPr="007E0B31" w:rsidRDefault="00284A6A" w:rsidP="00284A6A">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284A6A" w:rsidRPr="007E0B31" w:rsidRDefault="00284A6A" w:rsidP="00284A6A">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284A6A" w:rsidRPr="007E0B31" w14:paraId="2DEDB843" w14:textId="77777777" w:rsidTr="2F419186">
        <w:trPr>
          <w:cantSplit/>
        </w:trPr>
        <w:tc>
          <w:tcPr>
            <w:tcW w:w="2884" w:type="dxa"/>
          </w:tcPr>
          <w:p w14:paraId="5DD6FE55" w14:textId="77777777" w:rsidR="00284A6A" w:rsidRPr="007E0B31" w:rsidRDefault="00284A6A" w:rsidP="00284A6A">
            <w:pPr>
              <w:pStyle w:val="Arial11Bold"/>
              <w:rPr>
                <w:rFonts w:cs="Arial"/>
              </w:rPr>
            </w:pPr>
            <w:r w:rsidRPr="007E0B31">
              <w:rPr>
                <w:rFonts w:cs="Arial"/>
              </w:rPr>
              <w:t>User System Entry Point</w:t>
            </w:r>
          </w:p>
        </w:tc>
        <w:tc>
          <w:tcPr>
            <w:tcW w:w="6634" w:type="dxa"/>
          </w:tcPr>
          <w:p w14:paraId="6382FA56" w14:textId="266D53CF" w:rsidR="00284A6A" w:rsidRDefault="00284A6A" w:rsidP="00284A6A">
            <w:pPr>
              <w:pStyle w:val="TableArial11"/>
              <w:rPr>
                <w:rFonts w:cs="Arial"/>
              </w:rPr>
            </w:pPr>
            <w:r w:rsidRPr="007E0B31">
              <w:rPr>
                <w:rFonts w:cs="Arial"/>
              </w:rPr>
              <w:t>A point at which</w:t>
            </w:r>
            <w:r>
              <w:rPr>
                <w:rFonts w:cs="Arial"/>
              </w:rPr>
              <w:t>;</w:t>
            </w:r>
          </w:p>
          <w:p w14:paraId="08877A38" w14:textId="4B34FA20" w:rsidR="00284A6A" w:rsidRDefault="00284A6A" w:rsidP="00284A6A">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284A6A" w:rsidRDefault="00284A6A" w:rsidP="00284A6A">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284A6A" w:rsidRDefault="00284A6A" w:rsidP="00284A6A">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284A6A" w:rsidRDefault="00284A6A" w:rsidP="00284A6A">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284A6A" w:rsidRDefault="00284A6A" w:rsidP="00284A6A">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284A6A" w:rsidRDefault="00284A6A" w:rsidP="00284A6A">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284A6A" w:rsidRDefault="00284A6A" w:rsidP="00284A6A">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284A6A" w:rsidRDefault="00284A6A" w:rsidP="00284A6A">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284A6A" w:rsidRPr="002A73E9" w:rsidRDefault="00284A6A" w:rsidP="00284A6A">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284A6A" w:rsidRPr="007E0B31" w14:paraId="71382D54" w14:textId="77777777" w:rsidTr="2F419186">
        <w:trPr>
          <w:cantSplit/>
        </w:trPr>
        <w:tc>
          <w:tcPr>
            <w:tcW w:w="2884" w:type="dxa"/>
          </w:tcPr>
          <w:p w14:paraId="648F4727" w14:textId="0C0E36FB" w:rsidR="00284A6A" w:rsidRPr="003A2637" w:rsidRDefault="00284A6A" w:rsidP="00284A6A">
            <w:pPr>
              <w:pStyle w:val="Arial11Bold"/>
            </w:pPr>
            <w:r w:rsidRPr="003A2637">
              <w:t>Virtual Lead Party</w:t>
            </w:r>
          </w:p>
        </w:tc>
        <w:tc>
          <w:tcPr>
            <w:tcW w:w="6634" w:type="dxa"/>
          </w:tcPr>
          <w:p w14:paraId="67A99EA6" w14:textId="583435A8" w:rsidR="00284A6A" w:rsidRPr="003A2637" w:rsidRDefault="00284A6A" w:rsidP="00284A6A">
            <w:pPr>
              <w:pStyle w:val="TableArial11"/>
            </w:pPr>
            <w:r w:rsidRPr="003A2637">
              <w:t xml:space="preserve">As defined in the </w:t>
            </w:r>
            <w:r w:rsidRPr="003A2637">
              <w:rPr>
                <w:b/>
              </w:rPr>
              <w:t>BSC</w:t>
            </w:r>
            <w:r w:rsidRPr="003A2637">
              <w:t>.</w:t>
            </w:r>
          </w:p>
        </w:tc>
      </w:tr>
      <w:tr w:rsidR="00284A6A" w:rsidRPr="00C45ED9" w14:paraId="2DBF5F7B" w14:textId="77777777" w:rsidTr="2F419186">
        <w:trPr>
          <w:cantSplit/>
        </w:trPr>
        <w:tc>
          <w:tcPr>
            <w:tcW w:w="2884" w:type="dxa"/>
          </w:tcPr>
          <w:p w14:paraId="70F12CA8" w14:textId="3CBA11F6" w:rsidR="00284A6A" w:rsidRPr="00C45ED9" w:rsidRDefault="00284A6A" w:rsidP="00284A6A">
            <w:pPr>
              <w:pStyle w:val="Arial11Bold"/>
              <w:rPr>
                <w:rFonts w:cs="Arial"/>
              </w:rPr>
            </w:pPr>
            <w:r w:rsidRPr="002510FF">
              <w:rPr>
                <w:rFonts w:cs="Arial"/>
              </w:rPr>
              <w:t>Voltage Jump Reactive Power</w:t>
            </w:r>
          </w:p>
        </w:tc>
        <w:tc>
          <w:tcPr>
            <w:tcW w:w="6634" w:type="dxa"/>
          </w:tcPr>
          <w:p w14:paraId="494FF092" w14:textId="77777777" w:rsidR="00284A6A" w:rsidRPr="002510FF" w:rsidRDefault="00284A6A" w:rsidP="00284A6A">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284A6A" w:rsidRPr="002510FF" w:rsidRDefault="00284A6A" w:rsidP="00284A6A">
            <w:pPr>
              <w:pStyle w:val="Default"/>
              <w:jc w:val="both"/>
              <w:rPr>
                <w:color w:val="auto"/>
                <w:sz w:val="20"/>
                <w:szCs w:val="20"/>
              </w:rPr>
            </w:pPr>
          </w:p>
          <w:p w14:paraId="6F4B105B" w14:textId="40F71B72" w:rsidR="00284A6A" w:rsidRPr="00C45ED9" w:rsidRDefault="00284A6A" w:rsidP="00284A6A">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284A6A" w:rsidRPr="007E0B31" w14:paraId="28BB7E6E" w14:textId="77777777" w:rsidTr="2F419186">
        <w:trPr>
          <w:cantSplit/>
        </w:trPr>
        <w:tc>
          <w:tcPr>
            <w:tcW w:w="2884" w:type="dxa"/>
          </w:tcPr>
          <w:p w14:paraId="13C29FC9" w14:textId="77777777" w:rsidR="00284A6A" w:rsidRPr="007E0B31" w:rsidRDefault="00284A6A" w:rsidP="00284A6A">
            <w:pPr>
              <w:pStyle w:val="Arial11Bold"/>
              <w:rPr>
                <w:rFonts w:cs="Arial"/>
              </w:rPr>
            </w:pPr>
            <w:r w:rsidRPr="007E0B31">
              <w:rPr>
                <w:rFonts w:cs="Arial"/>
              </w:rPr>
              <w:t>Water Time Constant</w:t>
            </w:r>
          </w:p>
        </w:tc>
        <w:tc>
          <w:tcPr>
            <w:tcW w:w="6634" w:type="dxa"/>
          </w:tcPr>
          <w:p w14:paraId="2C789366" w14:textId="77777777" w:rsidR="00284A6A" w:rsidRPr="007E0B31" w:rsidRDefault="00284A6A" w:rsidP="00284A6A">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284A6A" w:rsidRPr="007E0B31" w14:paraId="10B4E60E" w14:textId="77777777" w:rsidTr="2F419186">
        <w:trPr>
          <w:cantSplit/>
        </w:trPr>
        <w:tc>
          <w:tcPr>
            <w:tcW w:w="2884" w:type="dxa"/>
          </w:tcPr>
          <w:p w14:paraId="3BEE1BA7" w14:textId="77777777" w:rsidR="00284A6A" w:rsidRPr="007E0B31" w:rsidRDefault="00284A6A" w:rsidP="00284A6A">
            <w:pPr>
              <w:pStyle w:val="Arial11Bold"/>
              <w:rPr>
                <w:rFonts w:cs="Arial"/>
              </w:rPr>
            </w:pPr>
            <w:r w:rsidRPr="007E0B31">
              <w:rPr>
                <w:rFonts w:cs="Arial"/>
              </w:rPr>
              <w:t>Website</w:t>
            </w:r>
          </w:p>
        </w:tc>
        <w:tc>
          <w:tcPr>
            <w:tcW w:w="6634" w:type="dxa"/>
          </w:tcPr>
          <w:p w14:paraId="38A79967" w14:textId="68B9F503" w:rsidR="00284A6A" w:rsidRPr="007E0B31" w:rsidRDefault="00284A6A" w:rsidP="00284A6A">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284A6A" w:rsidRPr="007E0B31" w14:paraId="16BFB7FB" w14:textId="77777777" w:rsidTr="2F419186">
        <w:trPr>
          <w:cantSplit/>
        </w:trPr>
        <w:tc>
          <w:tcPr>
            <w:tcW w:w="2884" w:type="dxa"/>
          </w:tcPr>
          <w:p w14:paraId="06EA4E34" w14:textId="77777777" w:rsidR="00284A6A" w:rsidRPr="007E0B31" w:rsidRDefault="00284A6A" w:rsidP="00284A6A">
            <w:pPr>
              <w:pStyle w:val="Arial11Bold"/>
              <w:rPr>
                <w:rFonts w:cs="Arial"/>
              </w:rPr>
            </w:pPr>
            <w:r w:rsidRPr="007E0B31">
              <w:rPr>
                <w:rFonts w:cs="Arial"/>
              </w:rPr>
              <w:lastRenderedPageBreak/>
              <w:t>Weekly ACS Conditions</w:t>
            </w:r>
          </w:p>
        </w:tc>
        <w:tc>
          <w:tcPr>
            <w:tcW w:w="6634" w:type="dxa"/>
          </w:tcPr>
          <w:p w14:paraId="65C6CD52" w14:textId="77777777" w:rsidR="00284A6A" w:rsidRPr="007E0B31" w:rsidRDefault="00284A6A" w:rsidP="00284A6A">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284A6A" w:rsidRPr="007E0B31" w14:paraId="52CA6CC1" w14:textId="77777777" w:rsidTr="2F419186">
        <w:trPr>
          <w:cantSplit/>
        </w:trPr>
        <w:tc>
          <w:tcPr>
            <w:tcW w:w="2884" w:type="dxa"/>
          </w:tcPr>
          <w:p w14:paraId="5401CEF5" w14:textId="77777777" w:rsidR="00284A6A" w:rsidRPr="007E0B31" w:rsidRDefault="00284A6A" w:rsidP="00284A6A">
            <w:pPr>
              <w:pStyle w:val="Arial11Bold"/>
              <w:rPr>
                <w:rFonts w:cs="Arial"/>
              </w:rPr>
            </w:pPr>
            <w:r w:rsidRPr="007E0B31">
              <w:rPr>
                <w:rFonts w:cs="Arial"/>
              </w:rPr>
              <w:t>WG Consultation Alternative Request</w:t>
            </w:r>
          </w:p>
        </w:tc>
        <w:tc>
          <w:tcPr>
            <w:tcW w:w="6634" w:type="dxa"/>
          </w:tcPr>
          <w:p w14:paraId="646D5E60" w14:textId="0ED4CB18" w:rsidR="00284A6A" w:rsidRPr="007E0B31" w:rsidRDefault="00284A6A" w:rsidP="00284A6A">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284A6A" w:rsidRPr="007E0B31" w14:paraId="77D7428B" w14:textId="77777777" w:rsidTr="2F419186">
        <w:trPr>
          <w:cantSplit/>
        </w:trPr>
        <w:tc>
          <w:tcPr>
            <w:tcW w:w="2884" w:type="dxa"/>
          </w:tcPr>
          <w:p w14:paraId="3ABB06D3" w14:textId="77777777" w:rsidR="00284A6A" w:rsidRPr="007E0B31" w:rsidRDefault="00284A6A" w:rsidP="00284A6A">
            <w:pPr>
              <w:pStyle w:val="Arial11Bold"/>
              <w:rPr>
                <w:rFonts w:cs="Arial"/>
              </w:rPr>
            </w:pPr>
            <w:r w:rsidRPr="007E0B31">
              <w:rPr>
                <w:rFonts w:cs="Arial"/>
              </w:rPr>
              <w:t>Workgroup</w:t>
            </w:r>
          </w:p>
        </w:tc>
        <w:tc>
          <w:tcPr>
            <w:tcW w:w="6634" w:type="dxa"/>
          </w:tcPr>
          <w:p w14:paraId="3C071C58" w14:textId="3E96F164" w:rsidR="00284A6A" w:rsidRPr="007E0B31" w:rsidRDefault="00284A6A" w:rsidP="00284A6A">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284A6A" w:rsidRPr="007E0B31" w14:paraId="0DB5431E" w14:textId="77777777" w:rsidTr="2F419186">
        <w:trPr>
          <w:cantSplit/>
        </w:trPr>
        <w:tc>
          <w:tcPr>
            <w:tcW w:w="2884" w:type="dxa"/>
          </w:tcPr>
          <w:p w14:paraId="1820C1E3" w14:textId="77777777" w:rsidR="00284A6A" w:rsidRPr="007E0B31" w:rsidRDefault="00284A6A" w:rsidP="00284A6A">
            <w:pPr>
              <w:pStyle w:val="Arial11Bold"/>
              <w:rPr>
                <w:rFonts w:cs="Arial"/>
              </w:rPr>
            </w:pPr>
            <w:r w:rsidRPr="007E0B31">
              <w:rPr>
                <w:rFonts w:cs="Arial"/>
              </w:rPr>
              <w:t>Workgroup Consultation</w:t>
            </w:r>
          </w:p>
        </w:tc>
        <w:tc>
          <w:tcPr>
            <w:tcW w:w="6634" w:type="dxa"/>
          </w:tcPr>
          <w:p w14:paraId="3BBAF0D1" w14:textId="4A8FF3F0" w:rsidR="00284A6A" w:rsidRPr="007E0B31" w:rsidRDefault="00284A6A" w:rsidP="00284A6A">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284A6A" w:rsidRPr="007E0B31" w14:paraId="5FE213B7" w14:textId="77777777" w:rsidTr="2F419186">
        <w:trPr>
          <w:cantSplit/>
        </w:trPr>
        <w:tc>
          <w:tcPr>
            <w:tcW w:w="2884" w:type="dxa"/>
          </w:tcPr>
          <w:p w14:paraId="7DDC8A6B" w14:textId="77777777" w:rsidR="00284A6A" w:rsidRPr="007E0B31" w:rsidRDefault="00284A6A" w:rsidP="00284A6A">
            <w:pPr>
              <w:pStyle w:val="Arial11Bold"/>
              <w:rPr>
                <w:rFonts w:cs="Arial"/>
              </w:rPr>
            </w:pPr>
            <w:r w:rsidRPr="007E0B31">
              <w:rPr>
                <w:rFonts w:cs="Arial"/>
              </w:rPr>
              <w:t>Workgroup Alternative Grid Code Modification</w:t>
            </w:r>
          </w:p>
        </w:tc>
        <w:tc>
          <w:tcPr>
            <w:tcW w:w="6634" w:type="dxa"/>
          </w:tcPr>
          <w:p w14:paraId="10B737BD" w14:textId="58EA8ECE" w:rsidR="00284A6A" w:rsidRPr="007E0B31" w:rsidRDefault="00284A6A" w:rsidP="00284A6A">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284A6A" w:rsidRPr="007E0B31" w14:paraId="0C414BA6" w14:textId="77777777" w:rsidTr="2F419186">
        <w:trPr>
          <w:cantSplit/>
        </w:trPr>
        <w:tc>
          <w:tcPr>
            <w:tcW w:w="2884" w:type="dxa"/>
          </w:tcPr>
          <w:p w14:paraId="7F1B4D4F" w14:textId="77777777" w:rsidR="00284A6A" w:rsidRPr="007E0B31" w:rsidRDefault="00284A6A" w:rsidP="00284A6A">
            <w:pPr>
              <w:pStyle w:val="Arial11Bold"/>
              <w:rPr>
                <w:rFonts w:cs="Arial"/>
              </w:rPr>
            </w:pPr>
            <w:r w:rsidRPr="007E0B31">
              <w:rPr>
                <w:rFonts w:cs="Arial"/>
              </w:rPr>
              <w:t>Zonal System Security Requirements</w:t>
            </w:r>
          </w:p>
        </w:tc>
        <w:tc>
          <w:tcPr>
            <w:tcW w:w="6634" w:type="dxa"/>
          </w:tcPr>
          <w:p w14:paraId="5571DD3D" w14:textId="77777777" w:rsidR="00284A6A" w:rsidRPr="007E0B31" w:rsidRDefault="00284A6A" w:rsidP="00284A6A">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lastRenderedPageBreak/>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254"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254"/>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even" r:id="rId12"/>
      <w:footerReference w:type="default" r:id="rId13"/>
      <w:footerReference w:type="first" r:id="rId14"/>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81CB5B" w14:textId="77777777" w:rsidR="00881BCE" w:rsidRDefault="00881BCE" w:rsidP="008F1F3E">
      <w:pPr>
        <w:pStyle w:val="Header"/>
      </w:pPr>
      <w:r>
        <w:separator/>
      </w:r>
    </w:p>
  </w:endnote>
  <w:endnote w:type="continuationSeparator" w:id="0">
    <w:p w14:paraId="6503BA7B" w14:textId="77777777" w:rsidR="00881BCE" w:rsidRDefault="00881BCE" w:rsidP="008F1F3E">
      <w:pPr>
        <w:pStyle w:val="Header"/>
      </w:pPr>
      <w:r>
        <w:continuationSeparator/>
      </w:r>
    </w:p>
  </w:endnote>
  <w:endnote w:type="continuationNotice" w:id="1">
    <w:p w14:paraId="70FCD1E2" w14:textId="77777777" w:rsidR="00881BCE" w:rsidRDefault="00881B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D736E" w14:textId="3C855D3E" w:rsidR="00E61593" w:rsidRDefault="00E615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55AF95F3"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631BBA">
      <w:rPr>
        <w:rStyle w:val="PageNumber"/>
        <w:sz w:val="16"/>
        <w:szCs w:val="16"/>
      </w:rPr>
      <w:t>1</w:t>
    </w:r>
    <w:r>
      <w:rPr>
        <w:rStyle w:val="PageNumber"/>
        <w:sz w:val="16"/>
        <w:szCs w:val="16"/>
      </w:rPr>
      <w:tab/>
      <w:t>GD</w:t>
    </w:r>
    <w:r w:rsidRPr="002B5019">
      <w:rPr>
        <w:rStyle w:val="PageNumber"/>
        <w:sz w:val="16"/>
        <w:szCs w:val="16"/>
      </w:rPr>
      <w:tab/>
    </w:r>
    <w:r w:rsidR="00AF5CEE">
      <w:rPr>
        <w:sz w:val="16"/>
        <w:szCs w:val="16"/>
      </w:rPr>
      <w:t>0</w:t>
    </w:r>
    <w:r w:rsidR="00631BBA">
      <w:rPr>
        <w:sz w:val="16"/>
        <w:szCs w:val="16"/>
      </w:rPr>
      <w:t>8</w:t>
    </w:r>
    <w:r w:rsidR="00DA6DF3">
      <w:rPr>
        <w:sz w:val="16"/>
        <w:szCs w:val="16"/>
      </w:rPr>
      <w:t xml:space="preserve"> </w:t>
    </w:r>
    <w:r w:rsidR="00AF5CEE">
      <w:rPr>
        <w:sz w:val="16"/>
        <w:szCs w:val="16"/>
      </w:rPr>
      <w:t xml:space="preserve">April </w:t>
    </w:r>
    <w:r w:rsidR="00DA6DF3">
      <w:rPr>
        <w:sz w:val="16"/>
        <w:szCs w:val="16"/>
      </w:rPr>
      <w:t>202</w:t>
    </w:r>
    <w:r w:rsidR="00362A26">
      <w:rPr>
        <w:sz w:val="16"/>
        <w:szCs w:val="16"/>
      </w:rPr>
      <w:t>5</w:t>
    </w:r>
  </w:p>
  <w:p w14:paraId="60524C2E" w14:textId="6AB0B595"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631BBA">
      <w:rPr>
        <w:rStyle w:val="PageNumber"/>
        <w:sz w:val="16"/>
        <w:szCs w:val="16"/>
      </w:rPr>
      <w:t>8</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47A93" w14:textId="2AC5F374" w:rsidR="00E61593" w:rsidRDefault="00E615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754777" w14:textId="77777777" w:rsidR="00881BCE" w:rsidRDefault="00881BCE" w:rsidP="008F1F3E">
      <w:pPr>
        <w:pStyle w:val="Header"/>
      </w:pPr>
      <w:r>
        <w:separator/>
      </w:r>
    </w:p>
  </w:footnote>
  <w:footnote w:type="continuationSeparator" w:id="0">
    <w:p w14:paraId="73FBC4D3" w14:textId="77777777" w:rsidR="00881BCE" w:rsidRDefault="00881BCE" w:rsidP="008F1F3E">
      <w:pPr>
        <w:pStyle w:val="Header"/>
      </w:pPr>
      <w:r>
        <w:continuationSeparator/>
      </w:r>
    </w:p>
  </w:footnote>
  <w:footnote w:type="continuationNotice" w:id="1">
    <w:p w14:paraId="476B7F8B" w14:textId="77777777" w:rsidR="00881BCE" w:rsidRDefault="00881B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64757FF"/>
    <w:multiLevelType w:val="hybridMultilevel"/>
    <w:tmpl w:val="53E29452"/>
    <w:lvl w:ilvl="0" w:tplc="2F6A67C8">
      <w:start w:val="1"/>
      <w:numFmt w:val="lowerLetter"/>
      <w:lvlText w:val="(%1)"/>
      <w:lvlJc w:val="left"/>
      <w:pPr>
        <w:ind w:left="720" w:hanging="360"/>
      </w:pPr>
      <w:rPr>
        <w:rFonts w:ascii="Arial" w:eastAsia="Arial" w:hAnsi="Arial" w:cs="Arial"/>
        <w:b w:val="0"/>
        <w:i w:val="0"/>
        <w:strike w:val="0"/>
        <w:dstrike w:val="0"/>
        <w:color w:val="auto"/>
        <w:sz w:val="21"/>
        <w:szCs w:val="21"/>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8"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3"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4"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5"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2"/>
  </w:num>
  <w:num w:numId="6" w16cid:durableId="480273325">
    <w:abstractNumId w:val="13"/>
  </w:num>
  <w:num w:numId="7" w16cid:durableId="445466415">
    <w:abstractNumId w:val="19"/>
  </w:num>
  <w:num w:numId="8" w16cid:durableId="832067174">
    <w:abstractNumId w:val="7"/>
  </w:num>
  <w:num w:numId="9" w16cid:durableId="505753300">
    <w:abstractNumId w:val="0"/>
  </w:num>
  <w:num w:numId="10" w16cid:durableId="1244877714">
    <w:abstractNumId w:val="10"/>
  </w:num>
  <w:num w:numId="11" w16cid:durableId="1258177850">
    <w:abstractNumId w:val="20"/>
  </w:num>
  <w:num w:numId="12" w16cid:durableId="1158228106">
    <w:abstractNumId w:val="14"/>
  </w:num>
  <w:num w:numId="13" w16cid:durableId="1056006280">
    <w:abstractNumId w:val="25"/>
  </w:num>
  <w:num w:numId="14" w16cid:durableId="2009595922">
    <w:abstractNumId w:val="1"/>
  </w:num>
  <w:num w:numId="15" w16cid:durableId="923563355">
    <w:abstractNumId w:val="24"/>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1"/>
  </w:num>
  <w:num w:numId="22" w16cid:durableId="1829663286">
    <w:abstractNumId w:val="18"/>
  </w:num>
  <w:num w:numId="23" w16cid:durableId="392855175">
    <w:abstractNumId w:val="23"/>
  </w:num>
  <w:num w:numId="24" w16cid:durableId="2132548251">
    <w:abstractNumId w:val="2"/>
  </w:num>
  <w:num w:numId="25" w16cid:durableId="203324589">
    <w:abstractNumId w:val="17"/>
  </w:num>
  <w:num w:numId="26" w16cid:durableId="21008352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zzie Timmins (NESO)">
    <w15:presenceInfo w15:providerId="AD" w15:userId="S::Elizabeth.Timmins2@uk.nationalgrid.com::f973860e-8165-47fd-b728-de4cc0698fc7"/>
  </w15:person>
  <w15:person w15:author="Rebecca Scott (NESO)">
    <w15:presenceInfo w15:providerId="AD" w15:userId="S::Rebecca.Scott1@uk.nationalgrid.com::2158a1eb-9348-498b-b19b-c05f144b7b28"/>
  </w15:person>
  <w15:person w15:author="Sarah Johnson [NESO]">
    <w15:presenceInfo w15:providerId="AD" w15:userId="S::sarah.johnson2@neso.energy::b19e8bbf-b522-4373-b639-089eda7b6694"/>
  </w15:person>
  <w15:person w15:author="Rebecca Scott [NESO]">
    <w15:presenceInfo w15:providerId="AD" w15:userId="S::Rebecca.Scott1@neso.energy::394b6ecc-f398-4061-a5ed-fc2d4d437966"/>
  </w15:person>
  <w15:person w15:author="John Zammit-Haber (NESO)">
    <w15:presenceInfo w15:providerId="AD" w15:userId="S::john.zammit-haber@uk.nationalgrid.com::9b108708-2ae6-4939-9cfc-fb7e2fbe301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9E9"/>
    <w:rsid w:val="00000EE6"/>
    <w:rsid w:val="0000103D"/>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0F44"/>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36CCF"/>
    <w:rsid w:val="000400ED"/>
    <w:rsid w:val="00040B25"/>
    <w:rsid w:val="00040FC6"/>
    <w:rsid w:val="0004166F"/>
    <w:rsid w:val="0004177E"/>
    <w:rsid w:val="0004236F"/>
    <w:rsid w:val="0004439C"/>
    <w:rsid w:val="00044A90"/>
    <w:rsid w:val="0004564C"/>
    <w:rsid w:val="00045A22"/>
    <w:rsid w:val="00045E74"/>
    <w:rsid w:val="00046274"/>
    <w:rsid w:val="000469E0"/>
    <w:rsid w:val="000519B4"/>
    <w:rsid w:val="00051CD0"/>
    <w:rsid w:val="00051DEE"/>
    <w:rsid w:val="00052110"/>
    <w:rsid w:val="0005225F"/>
    <w:rsid w:val="00052895"/>
    <w:rsid w:val="00052975"/>
    <w:rsid w:val="00053B8A"/>
    <w:rsid w:val="00054AD8"/>
    <w:rsid w:val="00054B19"/>
    <w:rsid w:val="000556C6"/>
    <w:rsid w:val="00055A38"/>
    <w:rsid w:val="00055DDE"/>
    <w:rsid w:val="00055EA2"/>
    <w:rsid w:val="00056CE3"/>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B7F"/>
    <w:rsid w:val="00070D1B"/>
    <w:rsid w:val="00070E03"/>
    <w:rsid w:val="000717FE"/>
    <w:rsid w:val="00071A83"/>
    <w:rsid w:val="0007222B"/>
    <w:rsid w:val="00072670"/>
    <w:rsid w:val="0007294A"/>
    <w:rsid w:val="00072EC8"/>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A17"/>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C7DC8"/>
    <w:rsid w:val="000D1208"/>
    <w:rsid w:val="000D120A"/>
    <w:rsid w:val="000D1F06"/>
    <w:rsid w:val="000D22B4"/>
    <w:rsid w:val="000D298D"/>
    <w:rsid w:val="000D4BCE"/>
    <w:rsid w:val="000D5ABD"/>
    <w:rsid w:val="000D77A7"/>
    <w:rsid w:val="000E0153"/>
    <w:rsid w:val="000E037A"/>
    <w:rsid w:val="000E05DD"/>
    <w:rsid w:val="000E07E3"/>
    <w:rsid w:val="000E09B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1A7"/>
    <w:rsid w:val="00111382"/>
    <w:rsid w:val="001116EF"/>
    <w:rsid w:val="0011176D"/>
    <w:rsid w:val="00112FC3"/>
    <w:rsid w:val="0011356E"/>
    <w:rsid w:val="00114CE7"/>
    <w:rsid w:val="001157D0"/>
    <w:rsid w:val="00115AAE"/>
    <w:rsid w:val="00116ED0"/>
    <w:rsid w:val="001172A6"/>
    <w:rsid w:val="00120FB5"/>
    <w:rsid w:val="00120FFF"/>
    <w:rsid w:val="001214C1"/>
    <w:rsid w:val="0012167B"/>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F38"/>
    <w:rsid w:val="00132166"/>
    <w:rsid w:val="00132D71"/>
    <w:rsid w:val="00133B14"/>
    <w:rsid w:val="001352BF"/>
    <w:rsid w:val="00135CFC"/>
    <w:rsid w:val="0013649C"/>
    <w:rsid w:val="0013698A"/>
    <w:rsid w:val="00136CB4"/>
    <w:rsid w:val="00137A19"/>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94D"/>
    <w:rsid w:val="00153B44"/>
    <w:rsid w:val="001547C7"/>
    <w:rsid w:val="00154A18"/>
    <w:rsid w:val="00157564"/>
    <w:rsid w:val="0015789D"/>
    <w:rsid w:val="00160F31"/>
    <w:rsid w:val="00161866"/>
    <w:rsid w:val="00161E0D"/>
    <w:rsid w:val="00162181"/>
    <w:rsid w:val="00162F36"/>
    <w:rsid w:val="00163245"/>
    <w:rsid w:val="00163368"/>
    <w:rsid w:val="00164657"/>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DF5"/>
    <w:rsid w:val="001B2EA0"/>
    <w:rsid w:val="001B302B"/>
    <w:rsid w:val="001B453D"/>
    <w:rsid w:val="001B47D6"/>
    <w:rsid w:val="001B4D72"/>
    <w:rsid w:val="001B4DCD"/>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85B"/>
    <w:rsid w:val="001D5C3A"/>
    <w:rsid w:val="001D5E8C"/>
    <w:rsid w:val="001D68E2"/>
    <w:rsid w:val="001D6DA9"/>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1F79F2"/>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6F0A"/>
    <w:rsid w:val="002273E8"/>
    <w:rsid w:val="00227AE4"/>
    <w:rsid w:val="00227CDD"/>
    <w:rsid w:val="00227CFA"/>
    <w:rsid w:val="00227E58"/>
    <w:rsid w:val="00230030"/>
    <w:rsid w:val="00230B2F"/>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AB"/>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578DE"/>
    <w:rsid w:val="00257F96"/>
    <w:rsid w:val="0026012D"/>
    <w:rsid w:val="00260AE8"/>
    <w:rsid w:val="0026133D"/>
    <w:rsid w:val="00262190"/>
    <w:rsid w:val="00262B48"/>
    <w:rsid w:val="00263E08"/>
    <w:rsid w:val="002641FF"/>
    <w:rsid w:val="00264309"/>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4A6A"/>
    <w:rsid w:val="00285EAC"/>
    <w:rsid w:val="0028697E"/>
    <w:rsid w:val="00286FFF"/>
    <w:rsid w:val="00287D77"/>
    <w:rsid w:val="0029003F"/>
    <w:rsid w:val="002906EE"/>
    <w:rsid w:val="00290E47"/>
    <w:rsid w:val="002926BE"/>
    <w:rsid w:val="0029290F"/>
    <w:rsid w:val="0029380E"/>
    <w:rsid w:val="00293C53"/>
    <w:rsid w:val="00293D00"/>
    <w:rsid w:val="002947EF"/>
    <w:rsid w:val="00294D0A"/>
    <w:rsid w:val="00294D43"/>
    <w:rsid w:val="00294ECB"/>
    <w:rsid w:val="00296CBB"/>
    <w:rsid w:val="00297901"/>
    <w:rsid w:val="00297DF2"/>
    <w:rsid w:val="002A08DE"/>
    <w:rsid w:val="002A1659"/>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698A"/>
    <w:rsid w:val="002D775E"/>
    <w:rsid w:val="002D7C56"/>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07FD0"/>
    <w:rsid w:val="003110D0"/>
    <w:rsid w:val="003113C6"/>
    <w:rsid w:val="00312A17"/>
    <w:rsid w:val="00312EBC"/>
    <w:rsid w:val="00313967"/>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2E1"/>
    <w:rsid w:val="003319B6"/>
    <w:rsid w:val="00332CAF"/>
    <w:rsid w:val="003332B4"/>
    <w:rsid w:val="00333BC1"/>
    <w:rsid w:val="00333D74"/>
    <w:rsid w:val="00333F56"/>
    <w:rsid w:val="0033429B"/>
    <w:rsid w:val="00334C47"/>
    <w:rsid w:val="00335326"/>
    <w:rsid w:val="003353DC"/>
    <w:rsid w:val="00336884"/>
    <w:rsid w:val="00336B96"/>
    <w:rsid w:val="00337323"/>
    <w:rsid w:val="00337897"/>
    <w:rsid w:val="003378E0"/>
    <w:rsid w:val="0033794C"/>
    <w:rsid w:val="00337D7F"/>
    <w:rsid w:val="003406F5"/>
    <w:rsid w:val="00341E2C"/>
    <w:rsid w:val="00341ED6"/>
    <w:rsid w:val="00342C33"/>
    <w:rsid w:val="003435D1"/>
    <w:rsid w:val="003448DD"/>
    <w:rsid w:val="0034495D"/>
    <w:rsid w:val="00345E35"/>
    <w:rsid w:val="003473EA"/>
    <w:rsid w:val="00347928"/>
    <w:rsid w:val="00351641"/>
    <w:rsid w:val="003516B3"/>
    <w:rsid w:val="00351BFF"/>
    <w:rsid w:val="00352736"/>
    <w:rsid w:val="00352D79"/>
    <w:rsid w:val="00352E12"/>
    <w:rsid w:val="00353223"/>
    <w:rsid w:val="00353CD8"/>
    <w:rsid w:val="00354162"/>
    <w:rsid w:val="00355826"/>
    <w:rsid w:val="00355A8F"/>
    <w:rsid w:val="0035650A"/>
    <w:rsid w:val="00357110"/>
    <w:rsid w:val="003600B8"/>
    <w:rsid w:val="003608C3"/>
    <w:rsid w:val="00360A16"/>
    <w:rsid w:val="00360F5B"/>
    <w:rsid w:val="00361D01"/>
    <w:rsid w:val="00362367"/>
    <w:rsid w:val="003625F1"/>
    <w:rsid w:val="0036288F"/>
    <w:rsid w:val="00362A26"/>
    <w:rsid w:val="00363290"/>
    <w:rsid w:val="00363D38"/>
    <w:rsid w:val="00365635"/>
    <w:rsid w:val="00366088"/>
    <w:rsid w:val="00366B0F"/>
    <w:rsid w:val="00366FA3"/>
    <w:rsid w:val="0037043D"/>
    <w:rsid w:val="0037065B"/>
    <w:rsid w:val="00372021"/>
    <w:rsid w:val="003721E7"/>
    <w:rsid w:val="00372ACE"/>
    <w:rsid w:val="003731BB"/>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6EFB"/>
    <w:rsid w:val="003B77D3"/>
    <w:rsid w:val="003C0107"/>
    <w:rsid w:val="003C1E8C"/>
    <w:rsid w:val="003C1EC1"/>
    <w:rsid w:val="003C2C7C"/>
    <w:rsid w:val="003C3CDE"/>
    <w:rsid w:val="003C3FD9"/>
    <w:rsid w:val="003C45B5"/>
    <w:rsid w:val="003C5786"/>
    <w:rsid w:val="003C5DF1"/>
    <w:rsid w:val="003C5E2D"/>
    <w:rsid w:val="003C6521"/>
    <w:rsid w:val="003C6C2F"/>
    <w:rsid w:val="003C70EA"/>
    <w:rsid w:val="003C70EB"/>
    <w:rsid w:val="003C73FA"/>
    <w:rsid w:val="003C7B52"/>
    <w:rsid w:val="003C7BA8"/>
    <w:rsid w:val="003D0ECE"/>
    <w:rsid w:val="003D1AD5"/>
    <w:rsid w:val="003D1E65"/>
    <w:rsid w:val="003D21DA"/>
    <w:rsid w:val="003D268D"/>
    <w:rsid w:val="003D2B77"/>
    <w:rsid w:val="003D2DEB"/>
    <w:rsid w:val="003D363F"/>
    <w:rsid w:val="003D5678"/>
    <w:rsid w:val="003D5F03"/>
    <w:rsid w:val="003D6478"/>
    <w:rsid w:val="003D6E40"/>
    <w:rsid w:val="003D6E55"/>
    <w:rsid w:val="003D6ED2"/>
    <w:rsid w:val="003D7449"/>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680"/>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8BD"/>
    <w:rsid w:val="004339F2"/>
    <w:rsid w:val="004342E0"/>
    <w:rsid w:val="004351C1"/>
    <w:rsid w:val="00435E5E"/>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352"/>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10E"/>
    <w:rsid w:val="00457A4E"/>
    <w:rsid w:val="004608DA"/>
    <w:rsid w:val="00460A82"/>
    <w:rsid w:val="00460DE9"/>
    <w:rsid w:val="004616C5"/>
    <w:rsid w:val="00462C48"/>
    <w:rsid w:val="00462D46"/>
    <w:rsid w:val="00463997"/>
    <w:rsid w:val="00463FCE"/>
    <w:rsid w:val="00464B95"/>
    <w:rsid w:val="004665B7"/>
    <w:rsid w:val="00466B1D"/>
    <w:rsid w:val="00466FAD"/>
    <w:rsid w:val="00467276"/>
    <w:rsid w:val="00467B12"/>
    <w:rsid w:val="00467C46"/>
    <w:rsid w:val="00467D99"/>
    <w:rsid w:val="0047024D"/>
    <w:rsid w:val="00470B32"/>
    <w:rsid w:val="00470BCD"/>
    <w:rsid w:val="004710C7"/>
    <w:rsid w:val="00471EC6"/>
    <w:rsid w:val="004722D7"/>
    <w:rsid w:val="00472D65"/>
    <w:rsid w:val="00473366"/>
    <w:rsid w:val="00473475"/>
    <w:rsid w:val="00473767"/>
    <w:rsid w:val="00473A49"/>
    <w:rsid w:val="00473AB5"/>
    <w:rsid w:val="00473D8E"/>
    <w:rsid w:val="0047437F"/>
    <w:rsid w:val="004743BD"/>
    <w:rsid w:val="00477638"/>
    <w:rsid w:val="00480535"/>
    <w:rsid w:val="00484275"/>
    <w:rsid w:val="00484413"/>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292D"/>
    <w:rsid w:val="004A3906"/>
    <w:rsid w:val="004A521D"/>
    <w:rsid w:val="004A529D"/>
    <w:rsid w:val="004A6593"/>
    <w:rsid w:val="004A6F0D"/>
    <w:rsid w:val="004A78DB"/>
    <w:rsid w:val="004A7CB3"/>
    <w:rsid w:val="004B0034"/>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2C5"/>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2F2"/>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521"/>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1A9"/>
    <w:rsid w:val="00544D07"/>
    <w:rsid w:val="00545FA6"/>
    <w:rsid w:val="005466BF"/>
    <w:rsid w:val="00546BD1"/>
    <w:rsid w:val="00547CBA"/>
    <w:rsid w:val="00547F86"/>
    <w:rsid w:val="00547F8B"/>
    <w:rsid w:val="00550D1F"/>
    <w:rsid w:val="00550DEA"/>
    <w:rsid w:val="00550FDB"/>
    <w:rsid w:val="00551D62"/>
    <w:rsid w:val="00552F47"/>
    <w:rsid w:val="00553488"/>
    <w:rsid w:val="00553586"/>
    <w:rsid w:val="0055423B"/>
    <w:rsid w:val="00555EE4"/>
    <w:rsid w:val="00556A79"/>
    <w:rsid w:val="00560265"/>
    <w:rsid w:val="00560C4A"/>
    <w:rsid w:val="0056158D"/>
    <w:rsid w:val="005625DD"/>
    <w:rsid w:val="005628E8"/>
    <w:rsid w:val="00562ABB"/>
    <w:rsid w:val="00564137"/>
    <w:rsid w:val="00564A1D"/>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364"/>
    <w:rsid w:val="005878D7"/>
    <w:rsid w:val="005879BD"/>
    <w:rsid w:val="0059099A"/>
    <w:rsid w:val="00590AD4"/>
    <w:rsid w:val="00592A54"/>
    <w:rsid w:val="00592C2A"/>
    <w:rsid w:val="00592E73"/>
    <w:rsid w:val="00592EB2"/>
    <w:rsid w:val="00593297"/>
    <w:rsid w:val="00593B61"/>
    <w:rsid w:val="00593CC9"/>
    <w:rsid w:val="00595E9A"/>
    <w:rsid w:val="00595F8D"/>
    <w:rsid w:val="00595FD1"/>
    <w:rsid w:val="005969DB"/>
    <w:rsid w:val="005A0FEC"/>
    <w:rsid w:val="005A15A1"/>
    <w:rsid w:val="005A213E"/>
    <w:rsid w:val="005A27C2"/>
    <w:rsid w:val="005A3480"/>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D13"/>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AB8"/>
    <w:rsid w:val="005E4CF2"/>
    <w:rsid w:val="005E57B8"/>
    <w:rsid w:val="005E6191"/>
    <w:rsid w:val="005E62A9"/>
    <w:rsid w:val="005E6514"/>
    <w:rsid w:val="005E6DD4"/>
    <w:rsid w:val="005E6EA9"/>
    <w:rsid w:val="005F0F8B"/>
    <w:rsid w:val="005F126B"/>
    <w:rsid w:val="005F17A4"/>
    <w:rsid w:val="005F1DC6"/>
    <w:rsid w:val="005F57D9"/>
    <w:rsid w:val="005F58DC"/>
    <w:rsid w:val="005F601F"/>
    <w:rsid w:val="005F6C53"/>
    <w:rsid w:val="005F6E7D"/>
    <w:rsid w:val="005F7886"/>
    <w:rsid w:val="005F78E9"/>
    <w:rsid w:val="005F7D6D"/>
    <w:rsid w:val="0060121F"/>
    <w:rsid w:val="006014FB"/>
    <w:rsid w:val="0060342D"/>
    <w:rsid w:val="006042A7"/>
    <w:rsid w:val="006042C9"/>
    <w:rsid w:val="00605117"/>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BBA"/>
    <w:rsid w:val="00631C9E"/>
    <w:rsid w:val="00631FFD"/>
    <w:rsid w:val="00632281"/>
    <w:rsid w:val="00632811"/>
    <w:rsid w:val="00632A06"/>
    <w:rsid w:val="00632E68"/>
    <w:rsid w:val="006334A8"/>
    <w:rsid w:val="0063389C"/>
    <w:rsid w:val="00634805"/>
    <w:rsid w:val="00635630"/>
    <w:rsid w:val="00635958"/>
    <w:rsid w:val="00635B53"/>
    <w:rsid w:val="00636F28"/>
    <w:rsid w:val="00637583"/>
    <w:rsid w:val="00637F94"/>
    <w:rsid w:val="006405E2"/>
    <w:rsid w:val="0064062F"/>
    <w:rsid w:val="00640FE9"/>
    <w:rsid w:val="006414D2"/>
    <w:rsid w:val="00641A52"/>
    <w:rsid w:val="00642879"/>
    <w:rsid w:val="00643EE8"/>
    <w:rsid w:val="00644655"/>
    <w:rsid w:val="00645392"/>
    <w:rsid w:val="0064580B"/>
    <w:rsid w:val="00646A8C"/>
    <w:rsid w:val="00647138"/>
    <w:rsid w:val="00647650"/>
    <w:rsid w:val="006479A6"/>
    <w:rsid w:val="0065091F"/>
    <w:rsid w:val="00650DF6"/>
    <w:rsid w:val="00650E3E"/>
    <w:rsid w:val="00650F65"/>
    <w:rsid w:val="006516BE"/>
    <w:rsid w:val="0065415E"/>
    <w:rsid w:val="006545C3"/>
    <w:rsid w:val="00655166"/>
    <w:rsid w:val="006557D8"/>
    <w:rsid w:val="00656AC7"/>
    <w:rsid w:val="00657010"/>
    <w:rsid w:val="006607DA"/>
    <w:rsid w:val="00660BCB"/>
    <w:rsid w:val="00662256"/>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7CE"/>
    <w:rsid w:val="006739EB"/>
    <w:rsid w:val="00673D5C"/>
    <w:rsid w:val="00673E89"/>
    <w:rsid w:val="006752A6"/>
    <w:rsid w:val="00675DC9"/>
    <w:rsid w:val="00676566"/>
    <w:rsid w:val="0067670B"/>
    <w:rsid w:val="0067767F"/>
    <w:rsid w:val="00680149"/>
    <w:rsid w:val="006801A6"/>
    <w:rsid w:val="00681158"/>
    <w:rsid w:val="006824C6"/>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5495"/>
    <w:rsid w:val="006B6BA0"/>
    <w:rsid w:val="006B6D57"/>
    <w:rsid w:val="006B6DEA"/>
    <w:rsid w:val="006B70D6"/>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027"/>
    <w:rsid w:val="006D4159"/>
    <w:rsid w:val="006D5C49"/>
    <w:rsid w:val="006D65CB"/>
    <w:rsid w:val="006D764F"/>
    <w:rsid w:val="006E079D"/>
    <w:rsid w:val="006E0D46"/>
    <w:rsid w:val="006E14EB"/>
    <w:rsid w:val="006E194E"/>
    <w:rsid w:val="006E2985"/>
    <w:rsid w:val="006E2992"/>
    <w:rsid w:val="006E36F0"/>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D81"/>
    <w:rsid w:val="00724498"/>
    <w:rsid w:val="00724A66"/>
    <w:rsid w:val="00725427"/>
    <w:rsid w:val="00725B6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0F58"/>
    <w:rsid w:val="00752308"/>
    <w:rsid w:val="007531EB"/>
    <w:rsid w:val="00753A74"/>
    <w:rsid w:val="007540F1"/>
    <w:rsid w:val="00754228"/>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736"/>
    <w:rsid w:val="00764975"/>
    <w:rsid w:val="00764BAC"/>
    <w:rsid w:val="00764DA2"/>
    <w:rsid w:val="00765314"/>
    <w:rsid w:val="007654F2"/>
    <w:rsid w:val="00766A50"/>
    <w:rsid w:val="00766B45"/>
    <w:rsid w:val="00767703"/>
    <w:rsid w:val="0077049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3D3E"/>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1BB8"/>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4F02"/>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00B3"/>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665"/>
    <w:rsid w:val="007E38EF"/>
    <w:rsid w:val="007E5A37"/>
    <w:rsid w:val="007E61E2"/>
    <w:rsid w:val="007E6318"/>
    <w:rsid w:val="007E6D43"/>
    <w:rsid w:val="007E74BD"/>
    <w:rsid w:val="007E7601"/>
    <w:rsid w:val="007E77C9"/>
    <w:rsid w:val="007E77E6"/>
    <w:rsid w:val="007E7975"/>
    <w:rsid w:val="007F0545"/>
    <w:rsid w:val="007F119D"/>
    <w:rsid w:val="007F1296"/>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0B3F"/>
    <w:rsid w:val="00851307"/>
    <w:rsid w:val="008516C7"/>
    <w:rsid w:val="00852161"/>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436C"/>
    <w:rsid w:val="00865244"/>
    <w:rsid w:val="00865A94"/>
    <w:rsid w:val="00865ADF"/>
    <w:rsid w:val="00865E77"/>
    <w:rsid w:val="00866546"/>
    <w:rsid w:val="00867A6F"/>
    <w:rsid w:val="00871625"/>
    <w:rsid w:val="0087225A"/>
    <w:rsid w:val="00872EA3"/>
    <w:rsid w:val="00873265"/>
    <w:rsid w:val="00873295"/>
    <w:rsid w:val="008733D3"/>
    <w:rsid w:val="00873651"/>
    <w:rsid w:val="00873CB9"/>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1BCE"/>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244"/>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26E"/>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14E7"/>
    <w:rsid w:val="008C6964"/>
    <w:rsid w:val="008C6C40"/>
    <w:rsid w:val="008C7269"/>
    <w:rsid w:val="008C73BC"/>
    <w:rsid w:val="008C7B33"/>
    <w:rsid w:val="008C7C46"/>
    <w:rsid w:val="008D144C"/>
    <w:rsid w:val="008D1450"/>
    <w:rsid w:val="008D14B4"/>
    <w:rsid w:val="008D177D"/>
    <w:rsid w:val="008D1AB4"/>
    <w:rsid w:val="008D1AD0"/>
    <w:rsid w:val="008D1F13"/>
    <w:rsid w:val="008D2D72"/>
    <w:rsid w:val="008D2F83"/>
    <w:rsid w:val="008D3359"/>
    <w:rsid w:val="008D3BD1"/>
    <w:rsid w:val="008D3FBF"/>
    <w:rsid w:val="008D4CEF"/>
    <w:rsid w:val="008D5BEE"/>
    <w:rsid w:val="008E031C"/>
    <w:rsid w:val="008E0C16"/>
    <w:rsid w:val="008E1915"/>
    <w:rsid w:val="008E2916"/>
    <w:rsid w:val="008E2DFD"/>
    <w:rsid w:val="008E315A"/>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7B9"/>
    <w:rsid w:val="0090480F"/>
    <w:rsid w:val="00904F96"/>
    <w:rsid w:val="00905E3B"/>
    <w:rsid w:val="009061A0"/>
    <w:rsid w:val="009071D6"/>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077"/>
    <w:rsid w:val="00921EEC"/>
    <w:rsid w:val="00923733"/>
    <w:rsid w:val="0092498A"/>
    <w:rsid w:val="009268AF"/>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54"/>
    <w:rsid w:val="009511FE"/>
    <w:rsid w:val="0095167A"/>
    <w:rsid w:val="00952076"/>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0FE7"/>
    <w:rsid w:val="0097101B"/>
    <w:rsid w:val="009716D2"/>
    <w:rsid w:val="0097197C"/>
    <w:rsid w:val="00971AA0"/>
    <w:rsid w:val="009730EF"/>
    <w:rsid w:val="0097314F"/>
    <w:rsid w:val="0097382F"/>
    <w:rsid w:val="009744C8"/>
    <w:rsid w:val="00974F35"/>
    <w:rsid w:val="0097582C"/>
    <w:rsid w:val="00976235"/>
    <w:rsid w:val="00977FB4"/>
    <w:rsid w:val="009809AD"/>
    <w:rsid w:val="00980DE5"/>
    <w:rsid w:val="0098123A"/>
    <w:rsid w:val="00982303"/>
    <w:rsid w:val="00982417"/>
    <w:rsid w:val="00982D04"/>
    <w:rsid w:val="00983312"/>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96DE9"/>
    <w:rsid w:val="009A0CAC"/>
    <w:rsid w:val="009A0FC7"/>
    <w:rsid w:val="009A27F3"/>
    <w:rsid w:val="009A289B"/>
    <w:rsid w:val="009A379F"/>
    <w:rsid w:val="009A3BD8"/>
    <w:rsid w:val="009A4964"/>
    <w:rsid w:val="009A4B09"/>
    <w:rsid w:val="009A551F"/>
    <w:rsid w:val="009A5925"/>
    <w:rsid w:val="009A5BBB"/>
    <w:rsid w:val="009A62F0"/>
    <w:rsid w:val="009A6DC3"/>
    <w:rsid w:val="009A702A"/>
    <w:rsid w:val="009A7849"/>
    <w:rsid w:val="009A7AAE"/>
    <w:rsid w:val="009B0FFA"/>
    <w:rsid w:val="009B1280"/>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4F1"/>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228"/>
    <w:rsid w:val="00A0568C"/>
    <w:rsid w:val="00A058D2"/>
    <w:rsid w:val="00A06140"/>
    <w:rsid w:val="00A0616A"/>
    <w:rsid w:val="00A06B99"/>
    <w:rsid w:val="00A06C17"/>
    <w:rsid w:val="00A070F8"/>
    <w:rsid w:val="00A071B5"/>
    <w:rsid w:val="00A1027A"/>
    <w:rsid w:val="00A11946"/>
    <w:rsid w:val="00A12032"/>
    <w:rsid w:val="00A12F1F"/>
    <w:rsid w:val="00A13D1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B83"/>
    <w:rsid w:val="00A30A34"/>
    <w:rsid w:val="00A31832"/>
    <w:rsid w:val="00A31B41"/>
    <w:rsid w:val="00A31B7E"/>
    <w:rsid w:val="00A3210F"/>
    <w:rsid w:val="00A3211E"/>
    <w:rsid w:val="00A321F4"/>
    <w:rsid w:val="00A338BB"/>
    <w:rsid w:val="00A339CE"/>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64FC"/>
    <w:rsid w:val="00A57912"/>
    <w:rsid w:val="00A6044C"/>
    <w:rsid w:val="00A61808"/>
    <w:rsid w:val="00A61C60"/>
    <w:rsid w:val="00A621E7"/>
    <w:rsid w:val="00A62AD4"/>
    <w:rsid w:val="00A62BB2"/>
    <w:rsid w:val="00A62C29"/>
    <w:rsid w:val="00A6313A"/>
    <w:rsid w:val="00A6360B"/>
    <w:rsid w:val="00A63EE9"/>
    <w:rsid w:val="00A678E7"/>
    <w:rsid w:val="00A67D6B"/>
    <w:rsid w:val="00A70311"/>
    <w:rsid w:val="00A70965"/>
    <w:rsid w:val="00A70F7F"/>
    <w:rsid w:val="00A7252C"/>
    <w:rsid w:val="00A72623"/>
    <w:rsid w:val="00A72997"/>
    <w:rsid w:val="00A72ACD"/>
    <w:rsid w:val="00A733EA"/>
    <w:rsid w:val="00A739F0"/>
    <w:rsid w:val="00A7447F"/>
    <w:rsid w:val="00A7751D"/>
    <w:rsid w:val="00A77D2B"/>
    <w:rsid w:val="00A80791"/>
    <w:rsid w:val="00A8089D"/>
    <w:rsid w:val="00A80EBD"/>
    <w:rsid w:val="00A818D2"/>
    <w:rsid w:val="00A8193E"/>
    <w:rsid w:val="00A83DB8"/>
    <w:rsid w:val="00A84ADB"/>
    <w:rsid w:val="00A85F6B"/>
    <w:rsid w:val="00A861C4"/>
    <w:rsid w:val="00A8638D"/>
    <w:rsid w:val="00A8672F"/>
    <w:rsid w:val="00A87826"/>
    <w:rsid w:val="00A90FE9"/>
    <w:rsid w:val="00A927A9"/>
    <w:rsid w:val="00A95B89"/>
    <w:rsid w:val="00A95C8D"/>
    <w:rsid w:val="00A96479"/>
    <w:rsid w:val="00A96BA1"/>
    <w:rsid w:val="00A97193"/>
    <w:rsid w:val="00A97380"/>
    <w:rsid w:val="00A978C8"/>
    <w:rsid w:val="00AA1379"/>
    <w:rsid w:val="00AA1E5A"/>
    <w:rsid w:val="00AA2343"/>
    <w:rsid w:val="00AA257C"/>
    <w:rsid w:val="00AA259D"/>
    <w:rsid w:val="00AA30A5"/>
    <w:rsid w:val="00AA31EC"/>
    <w:rsid w:val="00AA3C6A"/>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5CEE"/>
    <w:rsid w:val="00AF6413"/>
    <w:rsid w:val="00AF6DF2"/>
    <w:rsid w:val="00AF6F09"/>
    <w:rsid w:val="00AF7102"/>
    <w:rsid w:val="00AF712C"/>
    <w:rsid w:val="00AF77FF"/>
    <w:rsid w:val="00AF7B48"/>
    <w:rsid w:val="00B007B9"/>
    <w:rsid w:val="00B014DA"/>
    <w:rsid w:val="00B019E1"/>
    <w:rsid w:val="00B01C3E"/>
    <w:rsid w:val="00B01CC5"/>
    <w:rsid w:val="00B029A5"/>
    <w:rsid w:val="00B03410"/>
    <w:rsid w:val="00B0421B"/>
    <w:rsid w:val="00B043BC"/>
    <w:rsid w:val="00B05478"/>
    <w:rsid w:val="00B0568F"/>
    <w:rsid w:val="00B0589E"/>
    <w:rsid w:val="00B05F15"/>
    <w:rsid w:val="00B05FA1"/>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5B33"/>
    <w:rsid w:val="00B4704C"/>
    <w:rsid w:val="00B5137F"/>
    <w:rsid w:val="00B518C8"/>
    <w:rsid w:val="00B520FB"/>
    <w:rsid w:val="00B52D92"/>
    <w:rsid w:val="00B5344A"/>
    <w:rsid w:val="00B53509"/>
    <w:rsid w:val="00B53B86"/>
    <w:rsid w:val="00B53F5E"/>
    <w:rsid w:val="00B546B1"/>
    <w:rsid w:val="00B557F2"/>
    <w:rsid w:val="00B60059"/>
    <w:rsid w:val="00B60743"/>
    <w:rsid w:val="00B6366C"/>
    <w:rsid w:val="00B645FA"/>
    <w:rsid w:val="00B64B06"/>
    <w:rsid w:val="00B64C6B"/>
    <w:rsid w:val="00B654B1"/>
    <w:rsid w:val="00B661FB"/>
    <w:rsid w:val="00B66FD8"/>
    <w:rsid w:val="00B67357"/>
    <w:rsid w:val="00B71293"/>
    <w:rsid w:val="00B71636"/>
    <w:rsid w:val="00B718D1"/>
    <w:rsid w:val="00B71926"/>
    <w:rsid w:val="00B71FB4"/>
    <w:rsid w:val="00B72DEC"/>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0EF6"/>
    <w:rsid w:val="00BC1CEA"/>
    <w:rsid w:val="00BC335E"/>
    <w:rsid w:val="00BC3F32"/>
    <w:rsid w:val="00BC445E"/>
    <w:rsid w:val="00BC4849"/>
    <w:rsid w:val="00BC4860"/>
    <w:rsid w:val="00BC73B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276"/>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667"/>
    <w:rsid w:val="00BF7F4E"/>
    <w:rsid w:val="00C00192"/>
    <w:rsid w:val="00C0030D"/>
    <w:rsid w:val="00C01268"/>
    <w:rsid w:val="00C01989"/>
    <w:rsid w:val="00C01D78"/>
    <w:rsid w:val="00C02334"/>
    <w:rsid w:val="00C02797"/>
    <w:rsid w:val="00C02B7F"/>
    <w:rsid w:val="00C03CC4"/>
    <w:rsid w:val="00C03E41"/>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17E65"/>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C6E"/>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1E43"/>
    <w:rsid w:val="00C520A2"/>
    <w:rsid w:val="00C526D4"/>
    <w:rsid w:val="00C53DFC"/>
    <w:rsid w:val="00C54349"/>
    <w:rsid w:val="00C552C0"/>
    <w:rsid w:val="00C55927"/>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19AF"/>
    <w:rsid w:val="00CD3B63"/>
    <w:rsid w:val="00CD471C"/>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3FB8"/>
    <w:rsid w:val="00CF4484"/>
    <w:rsid w:val="00CF4EFC"/>
    <w:rsid w:val="00CF500D"/>
    <w:rsid w:val="00CF582F"/>
    <w:rsid w:val="00CF5BB4"/>
    <w:rsid w:val="00CF5EC1"/>
    <w:rsid w:val="00CF6762"/>
    <w:rsid w:val="00CF6D79"/>
    <w:rsid w:val="00CF6E74"/>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07DEE"/>
    <w:rsid w:val="00D10448"/>
    <w:rsid w:val="00D10787"/>
    <w:rsid w:val="00D10992"/>
    <w:rsid w:val="00D10A4F"/>
    <w:rsid w:val="00D11935"/>
    <w:rsid w:val="00D1319B"/>
    <w:rsid w:val="00D13976"/>
    <w:rsid w:val="00D139CF"/>
    <w:rsid w:val="00D13B12"/>
    <w:rsid w:val="00D13BD6"/>
    <w:rsid w:val="00D13D4E"/>
    <w:rsid w:val="00D158B0"/>
    <w:rsid w:val="00D1590D"/>
    <w:rsid w:val="00D1626E"/>
    <w:rsid w:val="00D1651E"/>
    <w:rsid w:val="00D177EE"/>
    <w:rsid w:val="00D2009C"/>
    <w:rsid w:val="00D209FF"/>
    <w:rsid w:val="00D21E61"/>
    <w:rsid w:val="00D224AB"/>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4B21"/>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8F5"/>
    <w:rsid w:val="00DD79CA"/>
    <w:rsid w:val="00DD7E1A"/>
    <w:rsid w:val="00DE0465"/>
    <w:rsid w:val="00DE0AA9"/>
    <w:rsid w:val="00DE0FB4"/>
    <w:rsid w:val="00DE2B6A"/>
    <w:rsid w:val="00DE349E"/>
    <w:rsid w:val="00DE5710"/>
    <w:rsid w:val="00DE584B"/>
    <w:rsid w:val="00DE6221"/>
    <w:rsid w:val="00DE6304"/>
    <w:rsid w:val="00DE6AE2"/>
    <w:rsid w:val="00DE788D"/>
    <w:rsid w:val="00DF0164"/>
    <w:rsid w:val="00DF1556"/>
    <w:rsid w:val="00DF1C9D"/>
    <w:rsid w:val="00DF21C3"/>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8E2"/>
    <w:rsid w:val="00E00C55"/>
    <w:rsid w:val="00E01003"/>
    <w:rsid w:val="00E012C2"/>
    <w:rsid w:val="00E016C4"/>
    <w:rsid w:val="00E01839"/>
    <w:rsid w:val="00E01981"/>
    <w:rsid w:val="00E02DE9"/>
    <w:rsid w:val="00E031D5"/>
    <w:rsid w:val="00E0443C"/>
    <w:rsid w:val="00E0443D"/>
    <w:rsid w:val="00E04AB4"/>
    <w:rsid w:val="00E05165"/>
    <w:rsid w:val="00E05374"/>
    <w:rsid w:val="00E06136"/>
    <w:rsid w:val="00E07297"/>
    <w:rsid w:val="00E07476"/>
    <w:rsid w:val="00E076D8"/>
    <w:rsid w:val="00E07BE6"/>
    <w:rsid w:val="00E1109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57F3C"/>
    <w:rsid w:val="00E60206"/>
    <w:rsid w:val="00E60DCC"/>
    <w:rsid w:val="00E61593"/>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5E00"/>
    <w:rsid w:val="00E86631"/>
    <w:rsid w:val="00E86FEA"/>
    <w:rsid w:val="00E87264"/>
    <w:rsid w:val="00E87C29"/>
    <w:rsid w:val="00E951E5"/>
    <w:rsid w:val="00E95DF8"/>
    <w:rsid w:val="00E9642F"/>
    <w:rsid w:val="00E9653D"/>
    <w:rsid w:val="00E96D23"/>
    <w:rsid w:val="00EA00FC"/>
    <w:rsid w:val="00EA04DD"/>
    <w:rsid w:val="00EA0874"/>
    <w:rsid w:val="00EA0D16"/>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5C31"/>
    <w:rsid w:val="00EB62C0"/>
    <w:rsid w:val="00EB6893"/>
    <w:rsid w:val="00EB6EA4"/>
    <w:rsid w:val="00EB7300"/>
    <w:rsid w:val="00EB7441"/>
    <w:rsid w:val="00EB7718"/>
    <w:rsid w:val="00EC0AFB"/>
    <w:rsid w:val="00EC2F63"/>
    <w:rsid w:val="00EC3328"/>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DC8"/>
    <w:rsid w:val="00EE6B10"/>
    <w:rsid w:val="00EE7242"/>
    <w:rsid w:val="00EF028A"/>
    <w:rsid w:val="00EF06E8"/>
    <w:rsid w:val="00EF0992"/>
    <w:rsid w:val="00EF0C9C"/>
    <w:rsid w:val="00EF0E98"/>
    <w:rsid w:val="00EF3BC0"/>
    <w:rsid w:val="00EF41E5"/>
    <w:rsid w:val="00EF4E5E"/>
    <w:rsid w:val="00EF51FB"/>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2EF3"/>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2BEF"/>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5EC"/>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9F8"/>
    <w:rsid w:val="00F60FD8"/>
    <w:rsid w:val="00F612F0"/>
    <w:rsid w:val="00F61407"/>
    <w:rsid w:val="00F61F70"/>
    <w:rsid w:val="00F620F3"/>
    <w:rsid w:val="00F628BB"/>
    <w:rsid w:val="00F629A2"/>
    <w:rsid w:val="00F62A2C"/>
    <w:rsid w:val="00F62E3A"/>
    <w:rsid w:val="00F62F49"/>
    <w:rsid w:val="00F6331A"/>
    <w:rsid w:val="00F64063"/>
    <w:rsid w:val="00F64BAA"/>
    <w:rsid w:val="00F65995"/>
    <w:rsid w:val="00F65DFD"/>
    <w:rsid w:val="00F66009"/>
    <w:rsid w:val="00F66661"/>
    <w:rsid w:val="00F66DEA"/>
    <w:rsid w:val="00F671D9"/>
    <w:rsid w:val="00F673C6"/>
    <w:rsid w:val="00F6789F"/>
    <w:rsid w:val="00F700E3"/>
    <w:rsid w:val="00F71EB1"/>
    <w:rsid w:val="00F72477"/>
    <w:rsid w:val="00F72E9E"/>
    <w:rsid w:val="00F731C2"/>
    <w:rsid w:val="00F73BE3"/>
    <w:rsid w:val="00F74159"/>
    <w:rsid w:val="00F7465B"/>
    <w:rsid w:val="00F759B7"/>
    <w:rsid w:val="00F75C57"/>
    <w:rsid w:val="00F76A61"/>
    <w:rsid w:val="00F80D22"/>
    <w:rsid w:val="00F81395"/>
    <w:rsid w:val="00F81D7C"/>
    <w:rsid w:val="00F825C8"/>
    <w:rsid w:val="00F825F2"/>
    <w:rsid w:val="00F82697"/>
    <w:rsid w:val="00F82CFC"/>
    <w:rsid w:val="00F83765"/>
    <w:rsid w:val="00F8432E"/>
    <w:rsid w:val="00F847B0"/>
    <w:rsid w:val="00F85217"/>
    <w:rsid w:val="00F85E79"/>
    <w:rsid w:val="00F869D6"/>
    <w:rsid w:val="00F87286"/>
    <w:rsid w:val="00F87A50"/>
    <w:rsid w:val="00F90208"/>
    <w:rsid w:val="00F90395"/>
    <w:rsid w:val="00F903F7"/>
    <w:rsid w:val="00F90F8E"/>
    <w:rsid w:val="00F9141B"/>
    <w:rsid w:val="00F91F37"/>
    <w:rsid w:val="00F93209"/>
    <w:rsid w:val="00F938FF"/>
    <w:rsid w:val="00F939A3"/>
    <w:rsid w:val="00F94891"/>
    <w:rsid w:val="00F94A20"/>
    <w:rsid w:val="00F95257"/>
    <w:rsid w:val="00F95478"/>
    <w:rsid w:val="00F95779"/>
    <w:rsid w:val="00F957AE"/>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CC0"/>
    <w:rsid w:val="00FC1CE8"/>
    <w:rsid w:val="00FC20D2"/>
    <w:rsid w:val="00FC2F0A"/>
    <w:rsid w:val="00FC3F51"/>
    <w:rsid w:val="00FC4368"/>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51B"/>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5F121"/>
    <w:rsid w:val="06582573"/>
    <w:rsid w:val="0692FAB5"/>
    <w:rsid w:val="06F5AC08"/>
    <w:rsid w:val="073B6A6D"/>
    <w:rsid w:val="075A215F"/>
    <w:rsid w:val="078B9C31"/>
    <w:rsid w:val="079664A0"/>
    <w:rsid w:val="08F19397"/>
    <w:rsid w:val="093B163A"/>
    <w:rsid w:val="09642979"/>
    <w:rsid w:val="09B54F35"/>
    <w:rsid w:val="09DD4612"/>
    <w:rsid w:val="0A4B3A28"/>
    <w:rsid w:val="0AB55103"/>
    <w:rsid w:val="0B234C31"/>
    <w:rsid w:val="0D0861D7"/>
    <w:rsid w:val="0DBEC8F6"/>
    <w:rsid w:val="0E350034"/>
    <w:rsid w:val="0E8B3CAC"/>
    <w:rsid w:val="0E8C342C"/>
    <w:rsid w:val="0F05E3C6"/>
    <w:rsid w:val="0F43C736"/>
    <w:rsid w:val="0F8A4451"/>
    <w:rsid w:val="0FF269D6"/>
    <w:rsid w:val="116ECA15"/>
    <w:rsid w:val="11D57708"/>
    <w:rsid w:val="11F65E1A"/>
    <w:rsid w:val="1205F13A"/>
    <w:rsid w:val="12E9A446"/>
    <w:rsid w:val="133B9611"/>
    <w:rsid w:val="136E0ABF"/>
    <w:rsid w:val="1373A091"/>
    <w:rsid w:val="13BF0B8E"/>
    <w:rsid w:val="14907BFD"/>
    <w:rsid w:val="1546725B"/>
    <w:rsid w:val="15C01928"/>
    <w:rsid w:val="15CFBD21"/>
    <w:rsid w:val="1696CF44"/>
    <w:rsid w:val="17594FFC"/>
    <w:rsid w:val="1774DDA9"/>
    <w:rsid w:val="1787747C"/>
    <w:rsid w:val="1799446D"/>
    <w:rsid w:val="17ADFBC7"/>
    <w:rsid w:val="17CBFAE8"/>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419186"/>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E81F4AE"/>
    <w:rsid w:val="4FCBC863"/>
    <w:rsid w:val="50B16620"/>
    <w:rsid w:val="510C255C"/>
    <w:rsid w:val="512B9C3D"/>
    <w:rsid w:val="520FB413"/>
    <w:rsid w:val="52558D52"/>
    <w:rsid w:val="5315DC35"/>
    <w:rsid w:val="536EBA33"/>
    <w:rsid w:val="5380E473"/>
    <w:rsid w:val="540BCC75"/>
    <w:rsid w:val="549CF39F"/>
    <w:rsid w:val="54CC1DDF"/>
    <w:rsid w:val="54D14A69"/>
    <w:rsid w:val="5516A5FF"/>
    <w:rsid w:val="553D06D9"/>
    <w:rsid w:val="5581BA83"/>
    <w:rsid w:val="55EF09DB"/>
    <w:rsid w:val="55F0EBB6"/>
    <w:rsid w:val="56193979"/>
    <w:rsid w:val="56F4C64C"/>
    <w:rsid w:val="57A999CD"/>
    <w:rsid w:val="580324D6"/>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5F250C4F"/>
    <w:rsid w:val="5F4F5BEA"/>
    <w:rsid w:val="6096EC46"/>
    <w:rsid w:val="61792393"/>
    <w:rsid w:val="62DB60CE"/>
    <w:rsid w:val="632A98DD"/>
    <w:rsid w:val="63912A38"/>
    <w:rsid w:val="6499C628"/>
    <w:rsid w:val="64CBA6E5"/>
    <w:rsid w:val="64FA1908"/>
    <w:rsid w:val="650CB993"/>
    <w:rsid w:val="6571DCC0"/>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BB70FA"/>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7716E"/>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80F0D04E-75D6-45CB-A812-06B8EFAAE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cc11e2c6ca401c13ec9efaa30b6bd71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992e3b72e58f6ee8fccbd3645aba7"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MediaLengthInSeconds xmlns="dec74c4c-1639-4502-8f90-b4ce03410df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44C605-E2FB-4094-9BEF-2747AF3932B6}"/>
</file>

<file path=customXml/itemProps2.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3.xml><?xml version="1.0" encoding="utf-8"?>
<ds:datastoreItem xmlns:ds="http://schemas.openxmlformats.org/officeDocument/2006/customXml" ds:itemID="{5CABF875-694C-481F-92B0-50FF0BE9C28C}">
  <ds:schemaRefs>
    <ds:schemaRef ds:uri="6032ed8b-3e71-4b2f-ab7b-020545ac21c9"/>
    <ds:schemaRef ds:uri="63cc5491-11d0-42b6-aa67-deea8f49087f"/>
    <ds:schemaRef ds:uri="http://schemas.microsoft.com/office/2006/metadata/properties"/>
    <ds:schemaRef ds:uri="http://schemas.microsoft.com/office/2006/documentManagement/types"/>
    <ds:schemaRef ds:uri="http://purl.org/dc/terms/"/>
    <ds:schemaRef ds:uri="http://schemas.openxmlformats.org/package/2006/metadata/core-properties"/>
    <ds:schemaRef ds:uri="35ebc48a-dc9e-45bc-8496-b347132bae57"/>
    <ds:schemaRef ds:uri="http://purl.org/dc/elements/1.1/"/>
    <ds:schemaRef ds:uri="http://schemas.microsoft.com/office/infopath/2007/PartnerControls"/>
    <ds:schemaRef ds:uri="2e3132a0-aaf2-4326-8928-c084593c093d"/>
    <ds:schemaRef ds:uri="http://www.w3.org/XML/1998/namespace"/>
    <ds:schemaRef ds:uri="http://purl.org/dc/dcmitype/"/>
  </ds:schemaRefs>
</ds:datastoreItem>
</file>

<file path=customXml/itemProps4.xml><?xml version="1.0" encoding="utf-8"?>
<ds:datastoreItem xmlns:ds="http://schemas.openxmlformats.org/officeDocument/2006/customXml" ds:itemID="{CA740590-4CAD-4BCE-9E15-1BEBECA5D5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89</Pages>
  <Words>36173</Words>
  <Characters>194301</Characters>
  <Application>Microsoft Office Word</Application>
  <DocSecurity>0</DocSecurity>
  <Lines>1619</Lines>
  <Paragraphs>460</Paragraphs>
  <ScaleCrop>false</ScaleCrop>
  <Company>National Grid</Company>
  <LinksUpToDate>false</LinksUpToDate>
  <CharactersWithSpaces>230014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Rebecca Scott [NESO]</cp:lastModifiedBy>
  <cp:revision>13</cp:revision>
  <cp:lastPrinted>2024-09-24T07:39:00Z</cp:lastPrinted>
  <dcterms:created xsi:type="dcterms:W3CDTF">2025-07-17T09:47:00Z</dcterms:created>
  <dcterms:modified xsi:type="dcterms:W3CDTF">2025-08-27T17:26:00Z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0x0101000B60FA14D799924BADC265839397913B</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y fmtid="{D5CDD505-2E9C-101B-9397-08002B2CF9AE}" pid="13" name="MSIP_Label_624b1752-a977-4927-b9e6-e48a43684aee_Enabled">
    <vt:lpwstr>true</vt:lpwstr>
  </property>
  <property fmtid="{D5CDD505-2E9C-101B-9397-08002B2CF9AE}" pid="14" name="MSIP_Label_624b1752-a977-4927-b9e6-e48a43684aee_SetDate">
    <vt:lpwstr>2025-06-20T15:43:34Z</vt:lpwstr>
  </property>
  <property fmtid="{D5CDD505-2E9C-101B-9397-08002B2CF9AE}" pid="15" name="MSIP_Label_624b1752-a977-4927-b9e6-e48a43684aee_Method">
    <vt:lpwstr>Privileged</vt:lpwstr>
  </property>
  <property fmtid="{D5CDD505-2E9C-101B-9397-08002B2CF9AE}" pid="16" name="MSIP_Label_624b1752-a977-4927-b9e6-e48a43684aee_Name">
    <vt:lpwstr>Public</vt:lpwstr>
  </property>
  <property fmtid="{D5CDD505-2E9C-101B-9397-08002B2CF9AE}" pid="17" name="MSIP_Label_624b1752-a977-4927-b9e6-e48a43684aee_SiteId">
    <vt:lpwstr>031a09bc-a2bf-44df-888e-4e09355b7a24</vt:lpwstr>
  </property>
  <property fmtid="{D5CDD505-2E9C-101B-9397-08002B2CF9AE}" pid="18" name="MSIP_Label_624b1752-a977-4927-b9e6-e48a43684aee_ActionId">
    <vt:lpwstr>39308274-15ba-4da9-b1d7-7f8a3fb80d67</vt:lpwstr>
  </property>
  <property fmtid="{D5CDD505-2E9C-101B-9397-08002B2CF9AE}" pid="19" name="MSIP_Label_624b1752-a977-4927-b9e6-e48a43684aee_ContentBits">
    <vt:lpwstr>0</vt:lpwstr>
  </property>
  <property fmtid="{D5CDD505-2E9C-101B-9397-08002B2CF9AE}" pid="21" name="docLang">
    <vt:lpwstr>en</vt:lpwstr>
  </property>
</Properties>
</file>